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983B56E" w14:textId="0CF75358" w:rsidR="007050D4" w:rsidRPr="007050D4" w:rsidRDefault="007050D4" w:rsidP="004E3D24">
      <w:pPr>
        <w:spacing w:line="360" w:lineRule="auto"/>
        <w:jc w:val="right"/>
        <w:rPr>
          <w:rFonts w:ascii="Tahoma" w:eastAsia="Times New Roman" w:hAnsi="Tahoma" w:cs="Tahoma"/>
          <w:i/>
          <w:color w:val="00000A"/>
          <w:sz w:val="20"/>
          <w:szCs w:val="20"/>
        </w:rPr>
      </w:pPr>
      <w:r w:rsidRPr="007050D4">
        <w:rPr>
          <w:rFonts w:ascii="Tahoma" w:eastAsia="Times New Roman" w:hAnsi="Tahoma" w:cs="Tahoma"/>
          <w:i/>
          <w:color w:val="00000A"/>
          <w:sz w:val="20"/>
          <w:szCs w:val="20"/>
        </w:rPr>
        <w:t>Приложение</w:t>
      </w:r>
    </w:p>
    <w:p w14:paraId="07450953" w14:textId="4A96F3AA" w:rsidR="007050D4" w:rsidRPr="007050D4" w:rsidRDefault="007050D4" w:rsidP="004E3D24">
      <w:pPr>
        <w:spacing w:line="360" w:lineRule="auto"/>
        <w:jc w:val="right"/>
        <w:rPr>
          <w:rFonts w:ascii="Tahoma" w:eastAsia="Times New Roman" w:hAnsi="Tahoma" w:cs="Tahoma"/>
          <w:i/>
          <w:color w:val="00000A"/>
          <w:sz w:val="20"/>
          <w:szCs w:val="20"/>
        </w:rPr>
      </w:pPr>
      <w:r w:rsidRPr="007050D4">
        <w:rPr>
          <w:rFonts w:ascii="Tahoma" w:eastAsia="Times New Roman" w:hAnsi="Tahoma" w:cs="Tahoma"/>
          <w:i/>
          <w:color w:val="00000A"/>
          <w:sz w:val="20"/>
          <w:szCs w:val="20"/>
        </w:rPr>
        <w:t>УТВЕРЖДЕНО</w:t>
      </w:r>
    </w:p>
    <w:p w14:paraId="1C0E98BA" w14:textId="4AA53465" w:rsidR="007050D4" w:rsidRPr="007050D4" w:rsidRDefault="007050D4" w:rsidP="004E3D24">
      <w:pPr>
        <w:spacing w:line="360" w:lineRule="auto"/>
        <w:jc w:val="right"/>
        <w:rPr>
          <w:rFonts w:ascii="Tahoma" w:eastAsia="Times New Roman" w:hAnsi="Tahoma" w:cs="Tahoma"/>
          <w:i/>
          <w:color w:val="00000A"/>
          <w:sz w:val="20"/>
          <w:szCs w:val="20"/>
        </w:rPr>
      </w:pPr>
      <w:r w:rsidRPr="007050D4">
        <w:rPr>
          <w:rFonts w:ascii="Tahoma" w:eastAsia="Times New Roman" w:hAnsi="Tahoma" w:cs="Tahoma"/>
          <w:i/>
          <w:color w:val="00000A"/>
          <w:sz w:val="20"/>
          <w:szCs w:val="20"/>
        </w:rPr>
        <w:t>приказом ПАО «Т Плюс»</w:t>
      </w:r>
    </w:p>
    <w:p w14:paraId="4C43F864" w14:textId="2534795A" w:rsidR="007050D4" w:rsidRPr="007050D4" w:rsidRDefault="007050D4" w:rsidP="004E3D24">
      <w:pPr>
        <w:spacing w:line="360" w:lineRule="auto"/>
        <w:jc w:val="right"/>
        <w:rPr>
          <w:rFonts w:ascii="Tahoma" w:eastAsia="Times New Roman" w:hAnsi="Tahoma" w:cs="Tahoma"/>
          <w:i/>
          <w:color w:val="00000A"/>
          <w:sz w:val="20"/>
          <w:szCs w:val="20"/>
        </w:rPr>
      </w:pPr>
      <w:r w:rsidRPr="007050D4">
        <w:rPr>
          <w:rFonts w:ascii="Tahoma" w:eastAsia="Times New Roman" w:hAnsi="Tahoma" w:cs="Tahoma"/>
          <w:i/>
          <w:color w:val="00000A"/>
          <w:sz w:val="20"/>
          <w:szCs w:val="20"/>
        </w:rPr>
        <w:t>от _</w:t>
      </w:r>
      <w:r w:rsidR="00CF3A5E">
        <w:rPr>
          <w:rFonts w:ascii="Tahoma" w:eastAsia="Times New Roman" w:hAnsi="Tahoma" w:cs="Tahoma"/>
          <w:i/>
          <w:color w:val="00000A"/>
          <w:sz w:val="20"/>
          <w:szCs w:val="20"/>
        </w:rPr>
        <w:t>09.12.</w:t>
      </w:r>
      <w:r w:rsidRPr="007050D4">
        <w:rPr>
          <w:rFonts w:ascii="Tahoma" w:eastAsia="Times New Roman" w:hAnsi="Tahoma" w:cs="Tahoma"/>
          <w:i/>
          <w:color w:val="00000A"/>
          <w:sz w:val="20"/>
          <w:szCs w:val="20"/>
        </w:rPr>
        <w:t xml:space="preserve">2021 № </w:t>
      </w:r>
      <w:r w:rsidR="00CF3A5E">
        <w:rPr>
          <w:rFonts w:ascii="Tahoma" w:eastAsia="Times New Roman" w:hAnsi="Tahoma" w:cs="Tahoma"/>
          <w:i/>
          <w:color w:val="00000A"/>
          <w:sz w:val="20"/>
          <w:szCs w:val="20"/>
        </w:rPr>
        <w:t>445</w:t>
      </w:r>
    </w:p>
    <w:p w14:paraId="3DC3BBEF" w14:textId="77777777" w:rsidR="007050D4" w:rsidRDefault="007050D4" w:rsidP="004E3D24">
      <w:pPr>
        <w:spacing w:line="360" w:lineRule="auto"/>
        <w:jc w:val="right"/>
        <w:rPr>
          <w:rFonts w:ascii="Times New Roman" w:eastAsia="Times New Roman" w:hAnsi="Times New Roman" w:cs="Times New Roman"/>
          <w:b/>
          <w:color w:val="00000A"/>
        </w:rPr>
      </w:pPr>
    </w:p>
    <w:p w14:paraId="367CE695" w14:textId="77777777" w:rsidR="007050D4" w:rsidRDefault="007050D4" w:rsidP="004E3D24">
      <w:pPr>
        <w:spacing w:line="360" w:lineRule="auto"/>
        <w:jc w:val="right"/>
        <w:rPr>
          <w:rFonts w:ascii="Times New Roman" w:eastAsia="Times New Roman" w:hAnsi="Times New Roman" w:cs="Times New Roman"/>
          <w:b/>
          <w:color w:val="00000A"/>
        </w:rPr>
      </w:pPr>
    </w:p>
    <w:p w14:paraId="49AE8E36" w14:textId="190D8390" w:rsidR="004E3D24" w:rsidRPr="00A31B86" w:rsidRDefault="000C3E98" w:rsidP="004E3D24">
      <w:pPr>
        <w:spacing w:line="360" w:lineRule="auto"/>
        <w:jc w:val="right"/>
        <w:rPr>
          <w:rFonts w:cs="Tahoma"/>
          <w:i/>
          <w:color w:val="000000" w:themeColor="text1"/>
          <w:szCs w:val="20"/>
        </w:rPr>
      </w:pPr>
      <w:r>
        <w:rPr>
          <w:rFonts w:ascii="Times New Roman" w:eastAsia="Times New Roman" w:hAnsi="Times New Roman" w:cs="Times New Roman"/>
          <w:b/>
          <w:color w:val="00000A"/>
        </w:rPr>
        <w:t xml:space="preserve"> </w:t>
      </w:r>
      <w:r w:rsidR="004E3D24" w:rsidRPr="00A31B86">
        <w:rPr>
          <w:rFonts w:cs="Tahoma"/>
          <w:i/>
          <w:color w:val="000000" w:themeColor="text1"/>
          <w:szCs w:val="20"/>
        </w:rPr>
        <w:t>Приложение №</w:t>
      </w:r>
      <w:r w:rsidR="004E3D24">
        <w:rPr>
          <w:rFonts w:cs="Tahoma"/>
          <w:i/>
          <w:color w:val="000000" w:themeColor="text1"/>
          <w:szCs w:val="20"/>
        </w:rPr>
        <w:t xml:space="preserve"> 8</w:t>
      </w:r>
    </w:p>
    <w:p w14:paraId="48928176" w14:textId="757E4650" w:rsidR="004E3D24" w:rsidRPr="00A31B86" w:rsidRDefault="004E3D24" w:rsidP="004E3D24">
      <w:pPr>
        <w:spacing w:line="360" w:lineRule="auto"/>
        <w:jc w:val="right"/>
        <w:rPr>
          <w:rFonts w:cs="Tahoma"/>
          <w:i/>
          <w:color w:val="000000" w:themeColor="text1"/>
        </w:rPr>
      </w:pPr>
      <w:r w:rsidRPr="00A31B86">
        <w:rPr>
          <w:rFonts w:cs="Tahoma"/>
          <w:i/>
          <w:color w:val="000000" w:themeColor="text1"/>
          <w:szCs w:val="20"/>
        </w:rPr>
        <w:t xml:space="preserve">к </w:t>
      </w:r>
      <w:r>
        <w:rPr>
          <w:rFonts w:cs="Tahoma"/>
          <w:i/>
          <w:color w:val="000000" w:themeColor="text1"/>
          <w:szCs w:val="20"/>
        </w:rPr>
        <w:t xml:space="preserve">договору на оказание </w:t>
      </w:r>
      <w:proofErr w:type="spellStart"/>
      <w:r>
        <w:rPr>
          <w:rFonts w:cs="Tahoma"/>
          <w:i/>
          <w:color w:val="000000" w:themeColor="text1"/>
          <w:szCs w:val="20"/>
        </w:rPr>
        <w:t>клининговых</w:t>
      </w:r>
      <w:proofErr w:type="spellEnd"/>
      <w:r>
        <w:rPr>
          <w:rFonts w:cs="Tahoma"/>
          <w:i/>
          <w:color w:val="000000" w:themeColor="text1"/>
          <w:szCs w:val="20"/>
        </w:rPr>
        <w:t xml:space="preserve"> услуг </w:t>
      </w:r>
      <w:r w:rsidRPr="00A31B86">
        <w:rPr>
          <w:rFonts w:cs="Tahoma"/>
          <w:i/>
          <w:color w:val="000000" w:themeColor="text1"/>
          <w:szCs w:val="20"/>
        </w:rPr>
        <w:t>№ ____</w:t>
      </w:r>
      <w:r>
        <w:rPr>
          <w:rFonts w:cs="Tahoma"/>
          <w:i/>
          <w:color w:val="000000" w:themeColor="text1"/>
          <w:szCs w:val="20"/>
        </w:rPr>
        <w:t xml:space="preserve"> </w:t>
      </w:r>
      <w:r w:rsidRPr="00A31B86">
        <w:rPr>
          <w:rFonts w:cs="Tahoma"/>
          <w:i/>
          <w:color w:val="000000" w:themeColor="text1"/>
          <w:szCs w:val="20"/>
        </w:rPr>
        <w:t xml:space="preserve">от ____________ </w:t>
      </w:r>
    </w:p>
    <w:p w14:paraId="7F4AA6DF" w14:textId="09B6ECFE" w:rsidR="00737D6D" w:rsidRDefault="00737D6D">
      <w:pPr>
        <w:widowControl/>
        <w:pBdr>
          <w:top w:val="nil"/>
          <w:left w:val="nil"/>
          <w:bottom w:val="nil"/>
          <w:right w:val="nil"/>
          <w:between w:val="nil"/>
        </w:pBdr>
        <w:spacing w:line="264" w:lineRule="auto"/>
        <w:jc w:val="right"/>
        <w:rPr>
          <w:rFonts w:ascii="Times New Roman" w:eastAsia="Times New Roman" w:hAnsi="Times New Roman" w:cs="Times New Roman"/>
          <w:b/>
          <w:color w:val="00000A"/>
        </w:rPr>
      </w:pPr>
    </w:p>
    <w:p w14:paraId="6DF0A7AE" w14:textId="77777777" w:rsidR="00737D6D" w:rsidRDefault="00737D6D">
      <w:pPr>
        <w:widowControl/>
        <w:pBdr>
          <w:top w:val="nil"/>
          <w:left w:val="nil"/>
          <w:bottom w:val="nil"/>
          <w:right w:val="nil"/>
          <w:between w:val="nil"/>
        </w:pBdr>
        <w:jc w:val="center"/>
        <w:rPr>
          <w:rFonts w:ascii="Times New Roman" w:eastAsia="Times New Roman" w:hAnsi="Times New Roman" w:cs="Times New Roman"/>
          <w:b/>
          <w:color w:val="00000A"/>
        </w:rPr>
      </w:pPr>
    </w:p>
    <w:p w14:paraId="5742A996" w14:textId="00DC3745" w:rsidR="00737D6D" w:rsidRDefault="000C3E98" w:rsidP="00402AA6">
      <w:pPr>
        <w:widowControl/>
        <w:pBdr>
          <w:top w:val="nil"/>
          <w:left w:val="nil"/>
          <w:bottom w:val="nil"/>
          <w:right w:val="nil"/>
          <w:between w:val="nil"/>
        </w:pBdr>
        <w:jc w:val="center"/>
        <w:rPr>
          <w:rFonts w:ascii="Times New Roman" w:eastAsia="Times New Roman" w:hAnsi="Times New Roman" w:cs="Times New Roman"/>
          <w:b/>
          <w:color w:val="00000A"/>
        </w:rPr>
      </w:pPr>
      <w:r>
        <w:rPr>
          <w:rFonts w:ascii="Times New Roman" w:eastAsia="Times New Roman" w:hAnsi="Times New Roman" w:cs="Times New Roman"/>
          <w:b/>
          <w:color w:val="00000A"/>
        </w:rPr>
        <w:t xml:space="preserve">СОГЛАШЕНИЕ О </w:t>
      </w:r>
      <w:r w:rsidR="001D50A9">
        <w:rPr>
          <w:rFonts w:ascii="Times New Roman" w:eastAsia="Times New Roman" w:hAnsi="Times New Roman" w:cs="Times New Roman"/>
          <w:b/>
          <w:color w:val="00000A"/>
        </w:rPr>
        <w:t>ГАРАНТИЯХ</w:t>
      </w:r>
    </w:p>
    <w:p w14:paraId="3370CBFD" w14:textId="586DBAD4" w:rsidR="00737D6D" w:rsidRDefault="00737D6D">
      <w:pPr>
        <w:widowControl/>
        <w:pBdr>
          <w:top w:val="nil"/>
          <w:left w:val="nil"/>
          <w:bottom w:val="nil"/>
          <w:right w:val="nil"/>
          <w:between w:val="nil"/>
        </w:pBdr>
        <w:ind w:left="-567" w:firstLine="567"/>
        <w:jc w:val="both"/>
        <w:rPr>
          <w:rFonts w:ascii="Times New Roman" w:eastAsia="Times New Roman" w:hAnsi="Times New Roman" w:cs="Times New Roman"/>
          <w:color w:val="00000A"/>
          <w:sz w:val="22"/>
          <w:szCs w:val="22"/>
        </w:rPr>
      </w:pPr>
    </w:p>
    <w:p w14:paraId="50E86C60" w14:textId="0D646FFF" w:rsidR="00013760" w:rsidRPr="00402AA6" w:rsidRDefault="002C652E" w:rsidP="00402AA6">
      <w:pPr>
        <w:ind w:left="-567" w:firstLine="1134"/>
        <w:jc w:val="both"/>
        <w:rPr>
          <w:rFonts w:ascii="Times New Roman" w:eastAsia="Times New Roman" w:hAnsi="Times New Roman" w:cs="Times New Roman"/>
          <w:color w:val="00000A"/>
          <w:sz w:val="22"/>
          <w:szCs w:val="22"/>
        </w:rPr>
      </w:pPr>
      <w:ins w:id="0" w:author="Неманова Светлана Владимировна" w:date="2023-09-27T16:22:00Z">
        <w:r w:rsidRPr="009B3F1F">
          <w:rPr>
            <w:rFonts w:ascii="Tahoma" w:hAnsi="Tahoma" w:cs="Tahoma"/>
            <w:b/>
            <w:sz w:val="20"/>
            <w:szCs w:val="20"/>
          </w:rPr>
          <w:t>Акционерное Общество «ЭнергосбыТ Плюс</w:t>
        </w:r>
        <w:r w:rsidRPr="00405CA1">
          <w:rPr>
            <w:rFonts w:ascii="Tahoma" w:hAnsi="Tahoma" w:cs="Tahoma"/>
            <w:b/>
            <w:bCs/>
            <w:sz w:val="20"/>
            <w:szCs w:val="20"/>
          </w:rPr>
          <w:t xml:space="preserve"> </w:t>
        </w:r>
        <w:r>
          <w:rPr>
            <w:rFonts w:ascii="Tahoma" w:hAnsi="Tahoma" w:cs="Tahoma"/>
            <w:b/>
            <w:bCs/>
            <w:sz w:val="20"/>
            <w:szCs w:val="20"/>
          </w:rPr>
          <w:t xml:space="preserve">(АО </w:t>
        </w:r>
        <w:r w:rsidRPr="009B3F1F">
          <w:rPr>
            <w:rFonts w:ascii="Tahoma" w:hAnsi="Tahoma" w:cs="Tahoma"/>
            <w:b/>
            <w:sz w:val="20"/>
            <w:szCs w:val="20"/>
          </w:rPr>
          <w:t>«ЭнергосбыТ Плюс</w:t>
        </w:r>
        <w:r w:rsidRPr="00405CA1">
          <w:rPr>
            <w:rFonts w:ascii="Tahoma" w:hAnsi="Tahoma" w:cs="Tahoma"/>
            <w:b/>
            <w:bCs/>
            <w:sz w:val="20"/>
            <w:szCs w:val="20"/>
          </w:rPr>
          <w:t xml:space="preserve"> </w:t>
        </w:r>
        <w:r w:rsidRPr="00405CA1">
          <w:rPr>
            <w:rFonts w:ascii="Tahoma" w:hAnsi="Tahoma" w:cs="Tahoma"/>
            <w:sz w:val="20"/>
            <w:szCs w:val="20"/>
          </w:rPr>
          <w:t xml:space="preserve">именуемое в дальнейшем </w:t>
        </w:r>
        <w:r w:rsidRPr="00405CA1">
          <w:rPr>
            <w:rFonts w:ascii="Tahoma" w:hAnsi="Tahoma" w:cs="Tahoma"/>
            <w:b/>
            <w:sz w:val="20"/>
            <w:szCs w:val="20"/>
          </w:rPr>
          <w:t>«</w:t>
        </w:r>
        <w:proofErr w:type="spellStart"/>
        <w:r w:rsidRPr="00405CA1">
          <w:rPr>
            <w:rFonts w:ascii="Tahoma" w:hAnsi="Tahoma" w:cs="Tahoma"/>
            <w:b/>
            <w:sz w:val="20"/>
            <w:szCs w:val="20"/>
          </w:rPr>
          <w:t>Заказчик»</w:t>
        </w:r>
      </w:ins>
      <w:del w:id="1" w:author="Неманова Светлана Владимировна" w:date="2023-09-27T16:22:00Z">
        <w:r w:rsidR="00013760" w:rsidRPr="00402AA6" w:rsidDel="002C652E">
          <w:rPr>
            <w:rFonts w:ascii="Times New Roman" w:eastAsia="Times New Roman" w:hAnsi="Times New Roman" w:cs="Times New Roman"/>
            <w:color w:val="00000A"/>
            <w:sz w:val="22"/>
            <w:szCs w:val="22"/>
          </w:rPr>
          <w:delText xml:space="preserve">Публичное акционерное общество «Т Плюс» (сокращенное наименование: ПАО «Т Плюс»), именуемое в дальнейшем «Заказчик», </w:delText>
        </w:r>
      </w:del>
      <w:r w:rsidR="00013760" w:rsidRPr="00402AA6">
        <w:rPr>
          <w:rFonts w:ascii="Times New Roman" w:eastAsia="Times New Roman" w:hAnsi="Times New Roman" w:cs="Times New Roman"/>
          <w:color w:val="00000A"/>
          <w:sz w:val="22"/>
          <w:szCs w:val="22"/>
        </w:rPr>
        <w:t>в</w:t>
      </w:r>
      <w:proofErr w:type="spellEnd"/>
      <w:r w:rsidR="00013760" w:rsidRPr="00402AA6">
        <w:rPr>
          <w:rFonts w:ascii="Times New Roman" w:eastAsia="Times New Roman" w:hAnsi="Times New Roman" w:cs="Times New Roman"/>
          <w:color w:val="00000A"/>
          <w:sz w:val="22"/>
          <w:szCs w:val="22"/>
        </w:rPr>
        <w:t xml:space="preserve"> лице </w:t>
      </w:r>
      <w:ins w:id="2" w:author="Неманова Светлана Владимировна" w:date="2023-09-27T16:23:00Z">
        <w:r w:rsidRPr="00405CA1">
          <w:rPr>
            <w:rFonts w:ascii="Tahoma" w:hAnsi="Tahoma" w:cs="Tahoma"/>
            <w:sz w:val="20"/>
            <w:szCs w:val="20"/>
          </w:rPr>
          <w:t>директора</w:t>
        </w:r>
        <w:r>
          <w:rPr>
            <w:rFonts w:ascii="Tahoma" w:hAnsi="Tahoma" w:cs="Tahoma"/>
            <w:sz w:val="20"/>
            <w:szCs w:val="20"/>
          </w:rPr>
          <w:t xml:space="preserve"> </w:t>
        </w:r>
        <w:r w:rsidRPr="009B3F1F">
          <w:rPr>
            <w:rFonts w:ascii="Tahoma" w:hAnsi="Tahoma" w:cs="Tahoma"/>
            <w:sz w:val="20"/>
            <w:szCs w:val="20"/>
          </w:rPr>
          <w:t>Пензенского</w:t>
        </w:r>
        <w:r w:rsidRPr="00405CA1">
          <w:rPr>
            <w:rFonts w:ascii="Tahoma" w:hAnsi="Tahoma" w:cs="Tahoma"/>
            <w:sz w:val="20"/>
            <w:szCs w:val="20"/>
          </w:rPr>
          <w:t xml:space="preserve"> филиала </w:t>
        </w:r>
        <w:r w:rsidRPr="009B3F1F">
          <w:rPr>
            <w:rFonts w:ascii="Tahoma" w:hAnsi="Tahoma" w:cs="Tahoma"/>
            <w:sz w:val="20"/>
            <w:szCs w:val="20"/>
          </w:rPr>
          <w:t xml:space="preserve">АО «ЭнергосбыТ Плюс» </w:t>
        </w:r>
        <w:proofErr w:type="spellStart"/>
        <w:r w:rsidRPr="009B3F1F">
          <w:rPr>
            <w:rFonts w:ascii="Tahoma" w:hAnsi="Tahoma" w:cs="Tahoma"/>
            <w:sz w:val="20"/>
            <w:szCs w:val="20"/>
          </w:rPr>
          <w:t>Овчарова</w:t>
        </w:r>
        <w:proofErr w:type="spellEnd"/>
        <w:r w:rsidRPr="009B3F1F">
          <w:rPr>
            <w:rFonts w:ascii="Tahoma" w:hAnsi="Tahoma" w:cs="Tahoma"/>
            <w:sz w:val="20"/>
            <w:szCs w:val="20"/>
          </w:rPr>
          <w:t xml:space="preserve"> Павла Александровича</w:t>
        </w:r>
      </w:ins>
      <w:del w:id="3" w:author="Неманова Светлана Владимировна" w:date="2023-09-27T16:23:00Z">
        <w:r w:rsidR="00013760" w:rsidRPr="00402AA6" w:rsidDel="002C652E">
          <w:rPr>
            <w:rFonts w:ascii="Times New Roman" w:eastAsia="Times New Roman" w:hAnsi="Times New Roman" w:cs="Times New Roman"/>
            <w:color w:val="00000A"/>
            <w:sz w:val="22"/>
            <w:szCs w:val="22"/>
          </w:rPr>
          <w:delText>____________________________________________</w:delText>
        </w:r>
      </w:del>
      <w:r w:rsidR="00013760" w:rsidRPr="00402AA6">
        <w:rPr>
          <w:rFonts w:ascii="Times New Roman" w:eastAsia="Times New Roman" w:hAnsi="Times New Roman" w:cs="Times New Roman"/>
          <w:color w:val="00000A"/>
          <w:sz w:val="22"/>
          <w:szCs w:val="22"/>
        </w:rPr>
        <w:t>, действующего на основании _</w:t>
      </w:r>
      <w:ins w:id="4" w:author="Неманова Светлана Владимировна" w:date="2023-09-27T16:23:00Z">
        <w:r w:rsidRPr="002C652E">
          <w:rPr>
            <w:rFonts w:ascii="Tahoma" w:hAnsi="Tahoma" w:cs="Tahoma"/>
            <w:sz w:val="20"/>
            <w:szCs w:val="20"/>
          </w:rPr>
          <w:t xml:space="preserve"> </w:t>
        </w:r>
        <w:r w:rsidRPr="009B3F1F">
          <w:rPr>
            <w:rFonts w:ascii="Tahoma" w:hAnsi="Tahoma" w:cs="Tahoma"/>
            <w:sz w:val="20"/>
            <w:szCs w:val="20"/>
          </w:rPr>
          <w:t>доверенности от 17 августа 2022 года, удостоверенной нотариусом Новиковым Андреем Николаевичем, зарегистрированной в реестре за № 77/406-н/77-2022-6-870</w:t>
        </w:r>
      </w:ins>
      <w:del w:id="5" w:author="Неманова Светлана Владимировна" w:date="2023-09-27T16:23:00Z">
        <w:r w:rsidR="00013760" w:rsidRPr="00402AA6" w:rsidDel="002C652E">
          <w:rPr>
            <w:rFonts w:ascii="Times New Roman" w:eastAsia="Times New Roman" w:hAnsi="Times New Roman" w:cs="Times New Roman"/>
            <w:color w:val="00000A"/>
            <w:sz w:val="22"/>
            <w:szCs w:val="22"/>
          </w:rPr>
          <w:delText>________________________________</w:delText>
        </w:r>
      </w:del>
      <w:r w:rsidR="00013760" w:rsidRPr="00402AA6">
        <w:rPr>
          <w:rFonts w:ascii="Times New Roman" w:eastAsia="Times New Roman" w:hAnsi="Times New Roman" w:cs="Times New Roman"/>
          <w:color w:val="00000A"/>
          <w:sz w:val="22"/>
          <w:szCs w:val="22"/>
        </w:rPr>
        <w:t xml:space="preserve">_, с одной стороны, и </w:t>
      </w:r>
    </w:p>
    <w:p w14:paraId="7F928406" w14:textId="0618FAC0" w:rsidR="00013760" w:rsidRPr="00402AA6" w:rsidRDefault="00013760" w:rsidP="00402AA6">
      <w:pPr>
        <w:ind w:left="-567" w:firstLine="1134"/>
        <w:jc w:val="both"/>
        <w:rPr>
          <w:rFonts w:ascii="Times New Roman" w:eastAsia="Times New Roman" w:hAnsi="Times New Roman" w:cs="Times New Roman"/>
          <w:color w:val="00000A"/>
          <w:sz w:val="22"/>
          <w:szCs w:val="22"/>
        </w:rPr>
      </w:pPr>
      <w:r w:rsidRPr="00402AA6">
        <w:rPr>
          <w:rFonts w:ascii="Times New Roman" w:eastAsia="Times New Roman" w:hAnsi="Times New Roman" w:cs="Times New Roman"/>
          <w:color w:val="00000A"/>
          <w:sz w:val="22"/>
          <w:szCs w:val="22"/>
        </w:rPr>
        <w:t>___________________________________ «__________________________________</w:t>
      </w:r>
      <w:proofErr w:type="gramStart"/>
      <w:r w:rsidRPr="00402AA6">
        <w:rPr>
          <w:rFonts w:ascii="Times New Roman" w:eastAsia="Times New Roman" w:hAnsi="Times New Roman" w:cs="Times New Roman"/>
          <w:color w:val="00000A"/>
          <w:sz w:val="22"/>
          <w:szCs w:val="22"/>
        </w:rPr>
        <w:t>_»  (</w:t>
      </w:r>
      <w:proofErr w:type="gramEnd"/>
      <w:r w:rsidRPr="00402AA6">
        <w:rPr>
          <w:rFonts w:ascii="Times New Roman" w:eastAsia="Times New Roman" w:hAnsi="Times New Roman" w:cs="Times New Roman"/>
          <w:color w:val="00000A"/>
          <w:sz w:val="22"/>
          <w:szCs w:val="22"/>
        </w:rPr>
        <w:t>сокращенное наименование: _____ «______»), именуемое в дальнейшем «Исполнитель», в лице ________________________________________, действующего на основании _______________________________________, с другой стороны,</w:t>
      </w:r>
    </w:p>
    <w:p w14:paraId="32DFE2A0" w14:textId="5272185B" w:rsidR="00013760" w:rsidRPr="00402AA6" w:rsidRDefault="00013760" w:rsidP="00402AA6">
      <w:pPr>
        <w:ind w:left="-567" w:firstLine="1134"/>
        <w:jc w:val="both"/>
        <w:rPr>
          <w:rFonts w:ascii="Times New Roman" w:eastAsia="Times New Roman" w:hAnsi="Times New Roman" w:cs="Times New Roman"/>
          <w:color w:val="00000A"/>
          <w:sz w:val="22"/>
          <w:szCs w:val="22"/>
        </w:rPr>
      </w:pPr>
      <w:r w:rsidRPr="00402AA6">
        <w:rPr>
          <w:rFonts w:ascii="Times New Roman" w:eastAsia="Times New Roman" w:hAnsi="Times New Roman" w:cs="Times New Roman"/>
          <w:color w:val="00000A"/>
          <w:sz w:val="22"/>
          <w:szCs w:val="22"/>
        </w:rPr>
        <w:t xml:space="preserve">в дальнейшем совместно именуемые Стороны, а по отдельности – «Сторона», заключили настоящее Соглашение о гарантиях по Договору на оказание </w:t>
      </w:r>
      <w:proofErr w:type="spellStart"/>
      <w:r w:rsidRPr="00402AA6">
        <w:rPr>
          <w:rFonts w:ascii="Times New Roman" w:eastAsia="Times New Roman" w:hAnsi="Times New Roman" w:cs="Times New Roman"/>
          <w:color w:val="00000A"/>
          <w:sz w:val="22"/>
          <w:szCs w:val="22"/>
        </w:rPr>
        <w:t>клининговых</w:t>
      </w:r>
      <w:proofErr w:type="spellEnd"/>
      <w:r w:rsidRPr="00402AA6">
        <w:rPr>
          <w:rFonts w:ascii="Times New Roman" w:eastAsia="Times New Roman" w:hAnsi="Times New Roman" w:cs="Times New Roman"/>
          <w:color w:val="00000A"/>
          <w:sz w:val="22"/>
          <w:szCs w:val="22"/>
        </w:rPr>
        <w:t xml:space="preserve"> </w:t>
      </w:r>
      <w:proofErr w:type="gramStart"/>
      <w:r w:rsidRPr="00402AA6">
        <w:rPr>
          <w:rFonts w:ascii="Times New Roman" w:eastAsia="Times New Roman" w:hAnsi="Times New Roman" w:cs="Times New Roman"/>
          <w:color w:val="00000A"/>
          <w:sz w:val="22"/>
          <w:szCs w:val="22"/>
        </w:rPr>
        <w:t>услуг  №</w:t>
      </w:r>
      <w:proofErr w:type="gramEnd"/>
      <w:r w:rsidRPr="00402AA6">
        <w:rPr>
          <w:rFonts w:ascii="Times New Roman" w:eastAsia="Times New Roman" w:hAnsi="Times New Roman" w:cs="Times New Roman"/>
          <w:color w:val="00000A"/>
          <w:sz w:val="22"/>
          <w:szCs w:val="22"/>
        </w:rPr>
        <w:t>___________ от ________________ 202__г. (далее – «Договор») о нижеследующем:</w:t>
      </w:r>
    </w:p>
    <w:p w14:paraId="04A534D4" w14:textId="77777777" w:rsidR="00013760" w:rsidRDefault="00013760">
      <w:pPr>
        <w:widowControl/>
        <w:pBdr>
          <w:top w:val="nil"/>
          <w:left w:val="nil"/>
          <w:bottom w:val="nil"/>
          <w:right w:val="nil"/>
          <w:between w:val="nil"/>
        </w:pBdr>
        <w:ind w:left="-567" w:firstLine="567"/>
        <w:jc w:val="both"/>
        <w:rPr>
          <w:rFonts w:ascii="Times New Roman" w:eastAsia="Times New Roman" w:hAnsi="Times New Roman" w:cs="Times New Roman"/>
          <w:color w:val="00000A"/>
          <w:sz w:val="22"/>
          <w:szCs w:val="22"/>
        </w:rPr>
      </w:pPr>
    </w:p>
    <w:p w14:paraId="094E835A" w14:textId="4B7DFC85" w:rsidR="00737D6D" w:rsidRDefault="000C3E98">
      <w:pPr>
        <w:widowControl/>
        <w:pBdr>
          <w:top w:val="nil"/>
          <w:left w:val="nil"/>
          <w:bottom w:val="nil"/>
          <w:right w:val="nil"/>
          <w:between w:val="nil"/>
        </w:pBdr>
        <w:ind w:left="-567" w:firstLine="567"/>
        <w:jc w:val="both"/>
        <w:rPr>
          <w:rFonts w:ascii="Times New Roman" w:eastAsia="Times New Roman" w:hAnsi="Times New Roman" w:cs="Times New Roman"/>
          <w:color w:val="00000A"/>
          <w:sz w:val="22"/>
          <w:szCs w:val="22"/>
        </w:rPr>
      </w:pPr>
      <w:r>
        <w:rPr>
          <w:rFonts w:ascii="Times New Roman" w:eastAsia="Times New Roman" w:hAnsi="Times New Roman" w:cs="Times New Roman"/>
          <w:b/>
          <w:color w:val="00000A"/>
          <w:sz w:val="22"/>
          <w:szCs w:val="22"/>
        </w:rPr>
        <w:t>1.</w:t>
      </w:r>
      <w:r>
        <w:rPr>
          <w:rFonts w:ascii="Times New Roman" w:eastAsia="Times New Roman" w:hAnsi="Times New Roman" w:cs="Times New Roman"/>
          <w:color w:val="00000A"/>
          <w:sz w:val="22"/>
          <w:szCs w:val="22"/>
        </w:rPr>
        <w:t xml:space="preserve"> Заверения и гарантии </w:t>
      </w:r>
      <w:r w:rsidR="00C85CC9">
        <w:rPr>
          <w:rFonts w:ascii="Times New Roman" w:eastAsia="Times New Roman" w:hAnsi="Times New Roman" w:cs="Times New Roman"/>
          <w:color w:val="00000A"/>
          <w:sz w:val="22"/>
          <w:szCs w:val="22"/>
        </w:rPr>
        <w:t>Исполнителя:</w:t>
      </w:r>
    </w:p>
    <w:p w14:paraId="2411D064" w14:textId="3B4D5265" w:rsidR="00737D6D" w:rsidRDefault="000C3E98">
      <w:pPr>
        <w:widowControl/>
        <w:pBdr>
          <w:top w:val="nil"/>
          <w:left w:val="nil"/>
          <w:bottom w:val="nil"/>
          <w:right w:val="nil"/>
          <w:between w:val="nil"/>
        </w:pBdr>
        <w:ind w:left="-567" w:firstLine="567"/>
        <w:jc w:val="both"/>
        <w:rPr>
          <w:rFonts w:ascii="Times New Roman" w:eastAsia="Times New Roman" w:hAnsi="Times New Roman" w:cs="Times New Roman"/>
          <w:color w:val="00000A"/>
          <w:sz w:val="22"/>
          <w:szCs w:val="22"/>
        </w:rPr>
      </w:pPr>
      <w:r>
        <w:rPr>
          <w:rFonts w:ascii="Times New Roman" w:eastAsia="Times New Roman" w:hAnsi="Times New Roman" w:cs="Times New Roman"/>
          <w:b/>
          <w:color w:val="00000A"/>
          <w:sz w:val="22"/>
          <w:szCs w:val="22"/>
        </w:rPr>
        <w:t>1.1.</w:t>
      </w:r>
      <w:r>
        <w:rPr>
          <w:rFonts w:ascii="Times New Roman" w:eastAsia="Times New Roman" w:hAnsi="Times New Roman" w:cs="Times New Roman"/>
          <w:color w:val="00000A"/>
          <w:sz w:val="22"/>
          <w:szCs w:val="22"/>
        </w:rPr>
        <w:t xml:space="preserve"> </w:t>
      </w:r>
      <w:r w:rsidR="00C85CC9">
        <w:rPr>
          <w:rFonts w:ascii="Times New Roman" w:eastAsia="Times New Roman" w:hAnsi="Times New Roman" w:cs="Times New Roman"/>
          <w:color w:val="00000A"/>
          <w:sz w:val="22"/>
          <w:szCs w:val="22"/>
        </w:rPr>
        <w:t>Исполнитель</w:t>
      </w:r>
      <w:r>
        <w:rPr>
          <w:rFonts w:ascii="Times New Roman" w:eastAsia="Times New Roman" w:hAnsi="Times New Roman" w:cs="Times New Roman"/>
          <w:color w:val="00000A"/>
          <w:sz w:val="22"/>
          <w:szCs w:val="22"/>
        </w:rPr>
        <w:t xml:space="preserve"> заверяет на момент подписания настоящего Соглашения и гарантирует в налоговых периодах, в течение которых совершаются </w:t>
      </w:r>
      <w:r w:rsidR="00C85CC9">
        <w:rPr>
          <w:rFonts w:ascii="Times New Roman" w:eastAsia="Times New Roman" w:hAnsi="Times New Roman" w:cs="Times New Roman"/>
          <w:color w:val="00000A"/>
          <w:sz w:val="22"/>
          <w:szCs w:val="22"/>
        </w:rPr>
        <w:t xml:space="preserve">расчетные </w:t>
      </w:r>
      <w:r>
        <w:rPr>
          <w:rFonts w:ascii="Times New Roman" w:eastAsia="Times New Roman" w:hAnsi="Times New Roman" w:cs="Times New Roman"/>
          <w:color w:val="00000A"/>
          <w:sz w:val="22"/>
          <w:szCs w:val="22"/>
        </w:rPr>
        <w:t>операции по Договору, что:</w:t>
      </w:r>
    </w:p>
    <w:p w14:paraId="5A7444BF" w14:textId="6F0CFFE9" w:rsidR="00737D6D" w:rsidRDefault="000C3E98">
      <w:pPr>
        <w:widowControl/>
        <w:pBdr>
          <w:top w:val="nil"/>
          <w:left w:val="nil"/>
          <w:bottom w:val="nil"/>
          <w:right w:val="nil"/>
          <w:between w:val="nil"/>
        </w:pBdr>
        <w:ind w:left="-567" w:firstLine="567"/>
        <w:jc w:val="both"/>
        <w:rPr>
          <w:rFonts w:ascii="Times New Roman" w:eastAsia="Times New Roman" w:hAnsi="Times New Roman" w:cs="Times New Roman"/>
          <w:color w:val="00000A"/>
          <w:sz w:val="22"/>
          <w:szCs w:val="22"/>
        </w:rPr>
      </w:pPr>
      <w:r>
        <w:rPr>
          <w:rFonts w:ascii="Times New Roman" w:eastAsia="Times New Roman" w:hAnsi="Times New Roman" w:cs="Times New Roman"/>
          <w:color w:val="00000A"/>
          <w:sz w:val="22"/>
          <w:szCs w:val="22"/>
        </w:rPr>
        <w:t xml:space="preserve">• </w:t>
      </w:r>
      <w:r w:rsidR="00C85CC9">
        <w:rPr>
          <w:rFonts w:ascii="Times New Roman" w:eastAsia="Times New Roman" w:hAnsi="Times New Roman" w:cs="Times New Roman"/>
          <w:color w:val="00000A"/>
          <w:sz w:val="22"/>
          <w:szCs w:val="22"/>
        </w:rPr>
        <w:t>Исполнитель</w:t>
      </w:r>
      <w:r>
        <w:rPr>
          <w:rFonts w:ascii="Times New Roman" w:eastAsia="Times New Roman" w:hAnsi="Times New Roman" w:cs="Times New Roman"/>
          <w:color w:val="00000A"/>
          <w:sz w:val="22"/>
          <w:szCs w:val="22"/>
        </w:rPr>
        <w:t xml:space="preserve"> является надлежащим образом учреждённым и зарегистрированным юридическим лицом </w:t>
      </w:r>
      <w:r w:rsidR="00425448">
        <w:rPr>
          <w:rFonts w:ascii="Times New Roman" w:eastAsia="Times New Roman" w:hAnsi="Times New Roman" w:cs="Times New Roman"/>
          <w:color w:val="00000A"/>
          <w:sz w:val="22"/>
          <w:szCs w:val="22"/>
        </w:rPr>
        <w:t xml:space="preserve">(в том числе, но не ограничиваясь в составе простого товарищества, инвестиционного товарищества, консорциума) </w:t>
      </w:r>
      <w:r>
        <w:rPr>
          <w:rFonts w:ascii="Times New Roman" w:eastAsia="Times New Roman" w:hAnsi="Times New Roman" w:cs="Times New Roman"/>
          <w:color w:val="00000A"/>
          <w:sz w:val="22"/>
          <w:szCs w:val="22"/>
        </w:rPr>
        <w:t>и/или надлежащим образом зарегистрированным предпринимателем</w:t>
      </w:r>
      <w:r w:rsidR="00425448">
        <w:rPr>
          <w:rFonts w:ascii="Times New Roman" w:eastAsia="Times New Roman" w:hAnsi="Times New Roman" w:cs="Times New Roman"/>
          <w:color w:val="00000A"/>
          <w:sz w:val="22"/>
          <w:szCs w:val="22"/>
        </w:rPr>
        <w:t xml:space="preserve"> </w:t>
      </w:r>
      <w:r w:rsidR="00425448" w:rsidRPr="00425448">
        <w:rPr>
          <w:rFonts w:ascii="Times New Roman" w:eastAsia="Times New Roman" w:hAnsi="Times New Roman" w:cs="Times New Roman"/>
          <w:color w:val="00000A"/>
          <w:sz w:val="22"/>
          <w:szCs w:val="22"/>
        </w:rPr>
        <w:t>(в том числе, но не ограничиваясь в составе простого товарищества, консорциума)</w:t>
      </w:r>
      <w:r>
        <w:rPr>
          <w:rFonts w:ascii="Times New Roman" w:eastAsia="Times New Roman" w:hAnsi="Times New Roman" w:cs="Times New Roman"/>
          <w:color w:val="00000A"/>
          <w:sz w:val="22"/>
          <w:szCs w:val="22"/>
        </w:rPr>
        <w:t>, правомочным в соответствии с законодательством РФ на заключение Договора;</w:t>
      </w:r>
      <w:r w:rsidR="00C85CC9">
        <w:rPr>
          <w:rStyle w:val="af7"/>
          <w:rFonts w:ascii="Times New Roman" w:eastAsia="Times New Roman" w:hAnsi="Times New Roman" w:cs="Times New Roman"/>
          <w:color w:val="00000A"/>
          <w:sz w:val="22"/>
          <w:szCs w:val="22"/>
        </w:rPr>
        <w:footnoteReference w:id="1"/>
      </w:r>
    </w:p>
    <w:p w14:paraId="397E4AF9" w14:textId="32864938" w:rsidR="00737D6D" w:rsidRDefault="000C3E98">
      <w:pPr>
        <w:widowControl/>
        <w:pBdr>
          <w:top w:val="nil"/>
          <w:left w:val="nil"/>
          <w:bottom w:val="nil"/>
          <w:right w:val="nil"/>
          <w:between w:val="nil"/>
        </w:pBdr>
        <w:ind w:left="-567" w:firstLine="567"/>
        <w:jc w:val="both"/>
        <w:rPr>
          <w:rFonts w:ascii="Times New Roman" w:eastAsia="Times New Roman" w:hAnsi="Times New Roman" w:cs="Times New Roman"/>
          <w:color w:val="00000A"/>
          <w:sz w:val="22"/>
          <w:szCs w:val="22"/>
        </w:rPr>
      </w:pPr>
      <w:r>
        <w:rPr>
          <w:rFonts w:ascii="Times New Roman" w:eastAsia="Times New Roman" w:hAnsi="Times New Roman" w:cs="Times New Roman"/>
          <w:color w:val="00000A"/>
          <w:sz w:val="22"/>
          <w:szCs w:val="22"/>
        </w:rPr>
        <w:t xml:space="preserve">• в отношении </w:t>
      </w:r>
      <w:r w:rsidR="00372860">
        <w:rPr>
          <w:rFonts w:ascii="Times New Roman" w:eastAsia="Times New Roman" w:hAnsi="Times New Roman" w:cs="Times New Roman"/>
          <w:color w:val="00000A"/>
          <w:sz w:val="22"/>
          <w:szCs w:val="22"/>
        </w:rPr>
        <w:t>Исполнителя</w:t>
      </w:r>
      <w:r>
        <w:rPr>
          <w:rFonts w:ascii="Times New Roman" w:eastAsia="Times New Roman" w:hAnsi="Times New Roman" w:cs="Times New Roman"/>
          <w:color w:val="00000A"/>
          <w:sz w:val="22"/>
          <w:szCs w:val="22"/>
        </w:rPr>
        <w:t xml:space="preserve"> </w:t>
      </w:r>
      <w:r w:rsidR="009D0BDE">
        <w:rPr>
          <w:rFonts w:ascii="Times New Roman" w:eastAsia="Times New Roman" w:hAnsi="Times New Roman" w:cs="Times New Roman"/>
          <w:color w:val="00000A"/>
          <w:sz w:val="22"/>
          <w:szCs w:val="22"/>
        </w:rPr>
        <w:t>отсутствует</w:t>
      </w:r>
      <w:r w:rsidR="009D0BDE" w:rsidRPr="009D0BDE">
        <w:rPr>
          <w:rFonts w:ascii="Times New Roman" w:eastAsia="Times New Roman" w:hAnsi="Times New Roman" w:cs="Times New Roman"/>
          <w:color w:val="00000A"/>
          <w:sz w:val="22"/>
          <w:szCs w:val="22"/>
        </w:rPr>
        <w:t xml:space="preserve"> решени</w:t>
      </w:r>
      <w:r w:rsidR="009D0BDE">
        <w:rPr>
          <w:rFonts w:ascii="Times New Roman" w:eastAsia="Times New Roman" w:hAnsi="Times New Roman" w:cs="Times New Roman"/>
          <w:color w:val="00000A"/>
          <w:sz w:val="22"/>
          <w:szCs w:val="22"/>
        </w:rPr>
        <w:t>е</w:t>
      </w:r>
      <w:r w:rsidR="009D0BDE" w:rsidRPr="009D0BDE">
        <w:rPr>
          <w:rFonts w:ascii="Times New Roman" w:eastAsia="Times New Roman" w:hAnsi="Times New Roman" w:cs="Times New Roman"/>
          <w:color w:val="00000A"/>
          <w:sz w:val="22"/>
          <w:szCs w:val="22"/>
        </w:rPr>
        <w:t xml:space="preserve"> суда о признании </w:t>
      </w:r>
      <w:r w:rsidR="009D0BDE">
        <w:rPr>
          <w:rFonts w:ascii="Times New Roman" w:eastAsia="Times New Roman" w:hAnsi="Times New Roman" w:cs="Times New Roman"/>
          <w:color w:val="00000A"/>
          <w:sz w:val="22"/>
          <w:szCs w:val="22"/>
        </w:rPr>
        <w:t>Стороны</w:t>
      </w:r>
      <w:r w:rsidR="009D0BDE" w:rsidRPr="009D0BDE">
        <w:rPr>
          <w:rFonts w:ascii="Times New Roman" w:eastAsia="Times New Roman" w:hAnsi="Times New Roman" w:cs="Times New Roman"/>
          <w:color w:val="00000A"/>
          <w:sz w:val="22"/>
          <w:szCs w:val="22"/>
        </w:rPr>
        <w:t xml:space="preserve"> несостоятельным (банкротом);</w:t>
      </w:r>
    </w:p>
    <w:p w14:paraId="3D0F0866" w14:textId="5F98B0A4" w:rsidR="00737D6D" w:rsidRDefault="000C3E98">
      <w:pPr>
        <w:widowControl/>
        <w:pBdr>
          <w:top w:val="nil"/>
          <w:left w:val="nil"/>
          <w:bottom w:val="nil"/>
          <w:right w:val="nil"/>
          <w:between w:val="nil"/>
        </w:pBdr>
        <w:ind w:left="-567" w:firstLine="567"/>
        <w:jc w:val="both"/>
        <w:rPr>
          <w:rFonts w:ascii="Times New Roman" w:eastAsia="Times New Roman" w:hAnsi="Times New Roman" w:cs="Times New Roman"/>
          <w:color w:val="00000A"/>
          <w:sz w:val="22"/>
          <w:szCs w:val="22"/>
        </w:rPr>
      </w:pPr>
      <w:r>
        <w:rPr>
          <w:rFonts w:ascii="Times New Roman" w:eastAsia="Times New Roman" w:hAnsi="Times New Roman" w:cs="Times New Roman"/>
          <w:color w:val="00000A"/>
          <w:sz w:val="22"/>
          <w:szCs w:val="22"/>
        </w:rPr>
        <w:t xml:space="preserve">• </w:t>
      </w:r>
      <w:r w:rsidR="00372860">
        <w:rPr>
          <w:rFonts w:ascii="Times New Roman" w:eastAsia="Times New Roman" w:hAnsi="Times New Roman" w:cs="Times New Roman"/>
          <w:color w:val="00000A"/>
          <w:sz w:val="22"/>
          <w:szCs w:val="22"/>
        </w:rPr>
        <w:t>Исполнителем</w:t>
      </w:r>
      <w:r>
        <w:rPr>
          <w:rFonts w:ascii="Times New Roman" w:eastAsia="Times New Roman" w:hAnsi="Times New Roman" w:cs="Times New Roman"/>
          <w:color w:val="00000A"/>
          <w:sz w:val="22"/>
          <w:szCs w:val="22"/>
        </w:rPr>
        <w:t xml:space="preserve"> были совершены все действия, соблюдены все условия и получены все разрешения и согласия, необходимые для заключения и исполнения настоящего Договора;</w:t>
      </w:r>
    </w:p>
    <w:p w14:paraId="04C21803" w14:textId="7FBD6D26" w:rsidR="00737D6D" w:rsidRDefault="000C3E98">
      <w:pPr>
        <w:widowControl/>
        <w:pBdr>
          <w:top w:val="nil"/>
          <w:left w:val="nil"/>
          <w:bottom w:val="nil"/>
          <w:right w:val="nil"/>
          <w:between w:val="nil"/>
        </w:pBdr>
        <w:ind w:left="-567" w:firstLine="567"/>
        <w:jc w:val="both"/>
        <w:rPr>
          <w:rFonts w:ascii="Times New Roman" w:eastAsia="Times New Roman" w:hAnsi="Times New Roman" w:cs="Times New Roman"/>
          <w:color w:val="00000A"/>
          <w:sz w:val="22"/>
          <w:szCs w:val="22"/>
        </w:rPr>
      </w:pPr>
      <w:r>
        <w:rPr>
          <w:rFonts w:ascii="Times New Roman" w:eastAsia="Times New Roman" w:hAnsi="Times New Roman" w:cs="Times New Roman"/>
          <w:color w:val="00000A"/>
          <w:sz w:val="22"/>
          <w:szCs w:val="22"/>
        </w:rPr>
        <w:t xml:space="preserve">• </w:t>
      </w:r>
      <w:r w:rsidR="00372860">
        <w:rPr>
          <w:rFonts w:ascii="Times New Roman" w:eastAsia="Times New Roman" w:hAnsi="Times New Roman" w:cs="Times New Roman"/>
          <w:color w:val="00000A"/>
          <w:sz w:val="22"/>
          <w:szCs w:val="22"/>
        </w:rPr>
        <w:t>Исполнитель</w:t>
      </w:r>
      <w:r>
        <w:rPr>
          <w:rFonts w:ascii="Times New Roman" w:eastAsia="Times New Roman" w:hAnsi="Times New Roman" w:cs="Times New Roman"/>
          <w:color w:val="00000A"/>
          <w:sz w:val="22"/>
          <w:szCs w:val="22"/>
        </w:rPr>
        <w:t xml:space="preserve"> соблюдает требования законодательства в части ведения налогового и бухгалтерского учёта, полноты, точности и достоверности отражения операций в учёте, исполнения налоговых обязательств по начислению и уплате налогов и сборов, а также требования трудового законодательства и законодательства о социальном обеспечении, в том числе в части полноты отражения в учете начислений и выплат работникам, полноты уплачиваемых страховых взносов;</w:t>
      </w:r>
    </w:p>
    <w:p w14:paraId="251FCE3C" w14:textId="77777777" w:rsidR="00737D6D" w:rsidRDefault="000C3E98">
      <w:pPr>
        <w:widowControl/>
        <w:pBdr>
          <w:top w:val="nil"/>
          <w:left w:val="nil"/>
          <w:bottom w:val="nil"/>
          <w:right w:val="nil"/>
          <w:between w:val="nil"/>
        </w:pBdr>
        <w:ind w:left="-567" w:firstLine="567"/>
        <w:jc w:val="both"/>
        <w:rPr>
          <w:rFonts w:ascii="Times New Roman" w:eastAsia="Times New Roman" w:hAnsi="Times New Roman" w:cs="Times New Roman"/>
          <w:color w:val="00000A"/>
          <w:sz w:val="22"/>
          <w:szCs w:val="22"/>
        </w:rPr>
      </w:pPr>
      <w:r>
        <w:rPr>
          <w:rFonts w:ascii="Times New Roman" w:eastAsia="Times New Roman" w:hAnsi="Times New Roman" w:cs="Times New Roman"/>
          <w:color w:val="00000A"/>
          <w:sz w:val="22"/>
          <w:szCs w:val="22"/>
        </w:rPr>
        <w:t>• основной целью совершения сделки (совершения операций) по Договору не являются неуплата (неполная уплата) и (или) зачет (возврат) суммы налога.</w:t>
      </w:r>
    </w:p>
    <w:p w14:paraId="50378E8A" w14:textId="3F30631C" w:rsidR="00737D6D" w:rsidRDefault="000C3E98">
      <w:pPr>
        <w:widowControl/>
        <w:pBdr>
          <w:top w:val="nil"/>
          <w:left w:val="nil"/>
          <w:bottom w:val="nil"/>
          <w:right w:val="nil"/>
          <w:between w:val="nil"/>
        </w:pBdr>
        <w:ind w:left="-567" w:firstLine="567"/>
        <w:jc w:val="both"/>
        <w:rPr>
          <w:rFonts w:ascii="Times New Roman" w:eastAsia="Times New Roman" w:hAnsi="Times New Roman" w:cs="Times New Roman"/>
          <w:color w:val="00000A"/>
          <w:sz w:val="22"/>
          <w:szCs w:val="22"/>
        </w:rPr>
      </w:pPr>
      <w:r>
        <w:rPr>
          <w:rFonts w:ascii="Times New Roman" w:eastAsia="Times New Roman" w:hAnsi="Times New Roman" w:cs="Times New Roman"/>
          <w:b/>
          <w:color w:val="00000A"/>
          <w:sz w:val="22"/>
          <w:szCs w:val="22"/>
        </w:rPr>
        <w:t>1.2.</w:t>
      </w:r>
      <w:r>
        <w:rPr>
          <w:rFonts w:ascii="Times New Roman" w:eastAsia="Times New Roman" w:hAnsi="Times New Roman" w:cs="Times New Roman"/>
          <w:color w:val="00000A"/>
          <w:sz w:val="22"/>
          <w:szCs w:val="22"/>
        </w:rPr>
        <w:t xml:space="preserve"> Исполнитель заверяет на момент подписания настоящего Соглашения и гарантирует в налоговых периодах, в течение которых совершаются </w:t>
      </w:r>
      <w:r w:rsidR="007B6B8B">
        <w:rPr>
          <w:rFonts w:ascii="Times New Roman" w:eastAsia="Times New Roman" w:hAnsi="Times New Roman" w:cs="Times New Roman"/>
          <w:color w:val="00000A"/>
          <w:sz w:val="22"/>
          <w:szCs w:val="22"/>
        </w:rPr>
        <w:t xml:space="preserve">расчетные </w:t>
      </w:r>
      <w:r>
        <w:rPr>
          <w:rFonts w:ascii="Times New Roman" w:eastAsia="Times New Roman" w:hAnsi="Times New Roman" w:cs="Times New Roman"/>
          <w:color w:val="00000A"/>
          <w:sz w:val="22"/>
          <w:szCs w:val="22"/>
        </w:rPr>
        <w:t>операции по Договору, что:</w:t>
      </w:r>
    </w:p>
    <w:p w14:paraId="7E642D8E" w14:textId="11D3988B" w:rsidR="00737D6D" w:rsidRDefault="000C3E98" w:rsidP="007050D4">
      <w:pPr>
        <w:pStyle w:val="3"/>
        <w:keepNext w:val="0"/>
        <w:ind w:left="-567" w:firstLine="567"/>
        <w:jc w:val="both"/>
        <w:rPr>
          <w:rFonts w:ascii="Times New Roman" w:eastAsia="Times New Roman" w:hAnsi="Times New Roman" w:cs="Times New Roman"/>
          <w:color w:val="FF0000"/>
          <w:sz w:val="22"/>
          <w:szCs w:val="22"/>
        </w:rPr>
      </w:pPr>
      <w:r>
        <w:rPr>
          <w:rFonts w:ascii="Times New Roman" w:eastAsia="Times New Roman" w:hAnsi="Times New Roman" w:cs="Times New Roman"/>
          <w:b/>
          <w:color w:val="000000"/>
          <w:sz w:val="22"/>
          <w:szCs w:val="22"/>
        </w:rPr>
        <w:t>1.2.1.</w:t>
      </w:r>
      <w:r>
        <w:rPr>
          <w:rFonts w:ascii="Times New Roman" w:eastAsia="Times New Roman" w:hAnsi="Times New Roman" w:cs="Times New Roman"/>
          <w:color w:val="000000"/>
          <w:sz w:val="22"/>
          <w:szCs w:val="22"/>
        </w:rPr>
        <w:t xml:space="preserve"> Исполнитель не осуществляет и не будет осуществлять уменьшение налоговой базы и (или) суммы подлежащего уплате налога, страховых взносов в результате искажения сведений о фактах хозяйственной жизни (совокупности таких фактов), об объектах налогообложения и отчислений, </w:t>
      </w:r>
      <w:r w:rsidRPr="00402AA6">
        <w:rPr>
          <w:rFonts w:ascii="Times New Roman" w:eastAsia="Times New Roman" w:hAnsi="Times New Roman" w:cs="Times New Roman"/>
          <w:i/>
          <w:color w:val="000000"/>
          <w:sz w:val="22"/>
          <w:szCs w:val="22"/>
        </w:rPr>
        <w:t>в том числе за счет дробления бизнеса и/или</w:t>
      </w:r>
      <w:r w:rsidR="00C9443D">
        <w:rPr>
          <w:rStyle w:val="af7"/>
          <w:rFonts w:ascii="Times New Roman" w:eastAsia="Times New Roman" w:hAnsi="Times New Roman" w:cs="Times New Roman"/>
          <w:i/>
          <w:color w:val="000000"/>
          <w:sz w:val="22"/>
          <w:szCs w:val="22"/>
        </w:rPr>
        <w:footnoteReference w:id="2"/>
      </w:r>
      <w:r>
        <w:rPr>
          <w:rFonts w:ascii="Times New Roman" w:eastAsia="Times New Roman" w:hAnsi="Times New Roman" w:cs="Times New Roman"/>
          <w:color w:val="000000"/>
          <w:sz w:val="22"/>
          <w:szCs w:val="22"/>
        </w:rPr>
        <w:t xml:space="preserve"> необоснованного применения специальных налоговых режимов;</w:t>
      </w:r>
    </w:p>
    <w:p w14:paraId="6434903A" w14:textId="799F527D" w:rsidR="00737D6D" w:rsidRDefault="000C3E98">
      <w:pPr>
        <w:pStyle w:val="3"/>
        <w:spacing w:before="0"/>
        <w:ind w:left="-567" w:firstLine="567"/>
        <w:jc w:val="both"/>
        <w:rPr>
          <w:rFonts w:ascii="Times New Roman" w:eastAsia="Times New Roman" w:hAnsi="Times New Roman" w:cs="Times New Roman"/>
          <w:color w:val="000000"/>
          <w:sz w:val="22"/>
          <w:szCs w:val="22"/>
        </w:rPr>
      </w:pPr>
      <w:r>
        <w:rPr>
          <w:rFonts w:ascii="Times New Roman" w:eastAsia="Times New Roman" w:hAnsi="Times New Roman" w:cs="Times New Roman"/>
          <w:b/>
          <w:color w:val="000000"/>
          <w:sz w:val="22"/>
          <w:szCs w:val="22"/>
        </w:rPr>
        <w:lastRenderedPageBreak/>
        <w:t>1.2.2.</w:t>
      </w:r>
      <w:r>
        <w:rPr>
          <w:rFonts w:ascii="Times New Roman" w:eastAsia="Times New Roman" w:hAnsi="Times New Roman" w:cs="Times New Roman"/>
          <w:color w:val="000000"/>
          <w:sz w:val="22"/>
          <w:szCs w:val="22"/>
        </w:rPr>
        <w:t xml:space="preserve"> Исполнитель предоставил</w:t>
      </w:r>
      <w:r w:rsidR="009D0BDE">
        <w:rPr>
          <w:rFonts w:ascii="Times New Roman" w:eastAsia="Times New Roman" w:hAnsi="Times New Roman" w:cs="Times New Roman"/>
          <w:color w:val="000000"/>
          <w:sz w:val="22"/>
          <w:szCs w:val="22"/>
        </w:rPr>
        <w:t xml:space="preserve"> (предоставит)</w:t>
      </w:r>
      <w:r>
        <w:rPr>
          <w:rFonts w:ascii="Times New Roman" w:eastAsia="Times New Roman" w:hAnsi="Times New Roman" w:cs="Times New Roman"/>
          <w:color w:val="000000"/>
          <w:sz w:val="22"/>
          <w:szCs w:val="22"/>
        </w:rPr>
        <w:t xml:space="preserve"> в территориальный налоговый орган по месту своей регистрации и обеспечил (обеспечит) представление третьими лицами, привлекаемыми для исполнения Договора (Подрядчиками/Соисполнителями) Согласие на признание сведений, составляющих налоговую тайну, общедоступными, в соответствии с </w:t>
      </w:r>
      <w:proofErr w:type="spellStart"/>
      <w:r>
        <w:rPr>
          <w:rFonts w:ascii="Times New Roman" w:eastAsia="Times New Roman" w:hAnsi="Times New Roman" w:cs="Times New Roman"/>
          <w:color w:val="000000"/>
          <w:sz w:val="22"/>
          <w:szCs w:val="22"/>
        </w:rPr>
        <w:t>пп</w:t>
      </w:r>
      <w:proofErr w:type="spellEnd"/>
      <w:r>
        <w:rPr>
          <w:rFonts w:ascii="Times New Roman" w:eastAsia="Times New Roman" w:hAnsi="Times New Roman" w:cs="Times New Roman"/>
          <w:color w:val="000000"/>
          <w:sz w:val="22"/>
          <w:szCs w:val="22"/>
        </w:rPr>
        <w:t xml:space="preserve">. 1 п. 1 с. 102 НК РФ по форме, утвержденной Приказом ФНС России от 15.11.2016 № ММВ-7-17/615@, сроком действия </w:t>
      </w:r>
      <w:r w:rsidRPr="008071D2">
        <w:rPr>
          <w:rFonts w:ascii="Times New Roman" w:eastAsia="Times New Roman" w:hAnsi="Times New Roman" w:cs="Times New Roman"/>
          <w:color w:val="auto"/>
          <w:sz w:val="22"/>
          <w:szCs w:val="22"/>
        </w:rPr>
        <w:t>с начала календарного года, в котором заключен Договор, бессрочно, в отношении сведений (кейс GRUZ) (далее – Согласие</w:t>
      </w:r>
      <w:r>
        <w:rPr>
          <w:rFonts w:ascii="Times New Roman" w:eastAsia="Times New Roman" w:hAnsi="Times New Roman" w:cs="Times New Roman"/>
          <w:color w:val="000000"/>
          <w:sz w:val="22"/>
          <w:szCs w:val="22"/>
        </w:rPr>
        <w:t>):</w:t>
      </w:r>
    </w:p>
    <w:p w14:paraId="4F8DF3C9" w14:textId="2F12C1ED" w:rsidR="00737D6D" w:rsidRDefault="000C3E98">
      <w:pPr>
        <w:widowControl/>
        <w:numPr>
          <w:ilvl w:val="2"/>
          <w:numId w:val="3"/>
        </w:numPr>
        <w:pBdr>
          <w:top w:val="nil"/>
          <w:left w:val="nil"/>
          <w:bottom w:val="nil"/>
          <w:right w:val="nil"/>
          <w:between w:val="nil"/>
        </w:pBdr>
        <w:tabs>
          <w:tab w:val="left" w:pos="-283"/>
          <w:tab w:val="left" w:pos="0"/>
        </w:tabs>
        <w:ind w:left="-567" w:firstLine="567"/>
        <w:jc w:val="both"/>
        <w:rPr>
          <w:sz w:val="22"/>
          <w:szCs w:val="22"/>
        </w:rPr>
      </w:pPr>
      <w:r>
        <w:rPr>
          <w:rFonts w:ascii="Times New Roman" w:eastAsia="Times New Roman" w:hAnsi="Times New Roman" w:cs="Times New Roman"/>
          <w:color w:val="000000"/>
          <w:sz w:val="22"/>
          <w:szCs w:val="22"/>
        </w:rPr>
        <w:t>о наличии (урегулировании/</w:t>
      </w:r>
      <w:proofErr w:type="spellStart"/>
      <w:r>
        <w:rPr>
          <w:rFonts w:ascii="Times New Roman" w:eastAsia="Times New Roman" w:hAnsi="Times New Roman" w:cs="Times New Roman"/>
          <w:color w:val="000000"/>
          <w:sz w:val="22"/>
          <w:szCs w:val="22"/>
        </w:rPr>
        <w:t>неурегулировании</w:t>
      </w:r>
      <w:proofErr w:type="spellEnd"/>
      <w:r>
        <w:rPr>
          <w:rFonts w:ascii="Times New Roman" w:eastAsia="Times New Roman" w:hAnsi="Times New Roman" w:cs="Times New Roman"/>
          <w:color w:val="000000"/>
          <w:sz w:val="22"/>
          <w:szCs w:val="22"/>
        </w:rPr>
        <w:t xml:space="preserve">) несформированного источника по цепочке </w:t>
      </w:r>
      <w:r w:rsidR="00AB3958">
        <w:rPr>
          <w:rFonts w:ascii="Times New Roman" w:eastAsia="Times New Roman" w:hAnsi="Times New Roman" w:cs="Times New Roman"/>
          <w:color w:val="000000"/>
          <w:sz w:val="22"/>
          <w:szCs w:val="22"/>
        </w:rPr>
        <w:t xml:space="preserve">исполнителей </w:t>
      </w:r>
      <w:r>
        <w:rPr>
          <w:rFonts w:ascii="Times New Roman" w:eastAsia="Times New Roman" w:hAnsi="Times New Roman" w:cs="Times New Roman"/>
          <w:color w:val="000000"/>
          <w:sz w:val="22"/>
          <w:szCs w:val="22"/>
        </w:rPr>
        <w:t xml:space="preserve">услуг для принятия к вычету сумм </w:t>
      </w:r>
      <w:r>
        <w:rPr>
          <w:rFonts w:ascii="Times New Roman" w:eastAsia="Times New Roman" w:hAnsi="Times New Roman" w:cs="Times New Roman"/>
          <w:sz w:val="22"/>
          <w:szCs w:val="22"/>
        </w:rPr>
        <w:t>НДС</w:t>
      </w:r>
      <w:r>
        <w:rPr>
          <w:sz w:val="22"/>
          <w:szCs w:val="22"/>
        </w:rPr>
        <w:t xml:space="preserve"> </w:t>
      </w:r>
      <w:r>
        <w:rPr>
          <w:rFonts w:ascii="Times New Roman" w:eastAsia="Times New Roman" w:hAnsi="Times New Roman" w:cs="Times New Roman"/>
          <w:sz w:val="22"/>
          <w:szCs w:val="22"/>
        </w:rPr>
        <w:t>(далее – «Несформированный источник для вычета по НДС»);</w:t>
      </w:r>
    </w:p>
    <w:p w14:paraId="13CE4362" w14:textId="77777777" w:rsidR="00737D6D" w:rsidRDefault="000C3E98">
      <w:pPr>
        <w:widowControl/>
        <w:numPr>
          <w:ilvl w:val="2"/>
          <w:numId w:val="3"/>
        </w:numPr>
        <w:pBdr>
          <w:top w:val="nil"/>
          <w:left w:val="nil"/>
          <w:bottom w:val="nil"/>
          <w:right w:val="nil"/>
          <w:between w:val="nil"/>
        </w:pBdr>
        <w:tabs>
          <w:tab w:val="left" w:pos="-283"/>
          <w:tab w:val="left" w:pos="0"/>
          <w:tab w:val="left" w:pos="567"/>
        </w:tabs>
        <w:ind w:left="-567" w:firstLine="567"/>
        <w:jc w:val="both"/>
        <w:rPr>
          <w:sz w:val="22"/>
          <w:szCs w:val="22"/>
        </w:rPr>
      </w:pPr>
      <w:r>
        <w:rPr>
          <w:rFonts w:ascii="Times New Roman" w:eastAsia="Times New Roman" w:hAnsi="Times New Roman" w:cs="Times New Roman"/>
          <w:color w:val="000000"/>
          <w:sz w:val="22"/>
          <w:szCs w:val="22"/>
        </w:rPr>
        <w:t>о застрахованных лицах (СНИЛС, ФИО застрахованных лиц);</w:t>
      </w:r>
    </w:p>
    <w:p w14:paraId="6AFBC683" w14:textId="77777777" w:rsidR="00737D6D" w:rsidRDefault="000C3E98">
      <w:pPr>
        <w:widowControl/>
        <w:numPr>
          <w:ilvl w:val="2"/>
          <w:numId w:val="3"/>
        </w:numPr>
        <w:pBdr>
          <w:top w:val="nil"/>
          <w:left w:val="nil"/>
          <w:bottom w:val="nil"/>
          <w:right w:val="nil"/>
          <w:between w:val="nil"/>
        </w:pBdr>
        <w:tabs>
          <w:tab w:val="left" w:pos="-283"/>
          <w:tab w:val="left" w:pos="0"/>
          <w:tab w:val="left" w:pos="567"/>
        </w:tabs>
        <w:ind w:left="-567" w:firstLine="567"/>
        <w:jc w:val="both"/>
        <w:rPr>
          <w:sz w:val="22"/>
          <w:szCs w:val="22"/>
        </w:rPr>
      </w:pPr>
      <w:r>
        <w:rPr>
          <w:rFonts w:ascii="Times New Roman" w:eastAsia="Times New Roman" w:hAnsi="Times New Roman" w:cs="Times New Roman"/>
          <w:color w:val="000000"/>
          <w:sz w:val="22"/>
          <w:szCs w:val="22"/>
        </w:rPr>
        <w:t>о средней заработной плате;</w:t>
      </w:r>
    </w:p>
    <w:p w14:paraId="57FB8D78" w14:textId="77777777" w:rsidR="00737D6D" w:rsidRDefault="000C3E98">
      <w:pPr>
        <w:widowControl/>
        <w:numPr>
          <w:ilvl w:val="2"/>
          <w:numId w:val="3"/>
        </w:numPr>
        <w:pBdr>
          <w:top w:val="nil"/>
          <w:left w:val="nil"/>
          <w:bottom w:val="nil"/>
          <w:right w:val="nil"/>
          <w:between w:val="nil"/>
        </w:pBdr>
        <w:tabs>
          <w:tab w:val="left" w:pos="-283"/>
          <w:tab w:val="left" w:pos="0"/>
          <w:tab w:val="left" w:pos="567"/>
        </w:tabs>
        <w:ind w:left="-567" w:firstLine="567"/>
        <w:jc w:val="both"/>
        <w:rPr>
          <w:sz w:val="22"/>
          <w:szCs w:val="22"/>
        </w:rPr>
      </w:pPr>
      <w:r>
        <w:rPr>
          <w:rFonts w:ascii="Times New Roman" w:eastAsia="Times New Roman" w:hAnsi="Times New Roman" w:cs="Times New Roman"/>
          <w:color w:val="000000"/>
          <w:sz w:val="22"/>
          <w:szCs w:val="22"/>
        </w:rPr>
        <w:t>об удельном весе вычетов по НДС.</w:t>
      </w:r>
    </w:p>
    <w:p w14:paraId="686F146D" w14:textId="75544B8A" w:rsidR="00737D6D" w:rsidRDefault="009D0BDE">
      <w:pPr>
        <w:widowControl/>
        <w:pBdr>
          <w:top w:val="nil"/>
          <w:left w:val="nil"/>
          <w:bottom w:val="nil"/>
          <w:right w:val="nil"/>
          <w:between w:val="nil"/>
        </w:pBdr>
        <w:tabs>
          <w:tab w:val="left" w:pos="284"/>
          <w:tab w:val="left" w:pos="567"/>
          <w:tab w:val="left" w:pos="1134"/>
        </w:tabs>
        <w:ind w:left="-567" w:firstLine="567"/>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В течении ___календарных дней с</w:t>
      </w:r>
      <w:r w:rsidR="000C3E98">
        <w:rPr>
          <w:rFonts w:ascii="Times New Roman" w:eastAsia="Times New Roman" w:hAnsi="Times New Roman" w:cs="Times New Roman"/>
          <w:color w:val="000000"/>
          <w:sz w:val="22"/>
          <w:szCs w:val="22"/>
        </w:rPr>
        <w:t xml:space="preserve"> даты заключения Договора Исполнитель обязан направить Заказчику копию Согласия и Квитанции о его приеме налоговым органом.</w:t>
      </w:r>
    </w:p>
    <w:p w14:paraId="3880EC48" w14:textId="6B6EFEE4" w:rsidR="00737D6D" w:rsidRDefault="000C3E98">
      <w:pPr>
        <w:widowControl/>
        <w:pBdr>
          <w:top w:val="nil"/>
          <w:left w:val="nil"/>
          <w:bottom w:val="nil"/>
          <w:right w:val="nil"/>
          <w:between w:val="nil"/>
        </w:pBdr>
        <w:ind w:left="-567" w:firstLine="567"/>
        <w:jc w:val="both"/>
        <w:rPr>
          <w:rFonts w:ascii="Times New Roman" w:eastAsia="Times New Roman" w:hAnsi="Times New Roman" w:cs="Times New Roman"/>
          <w:color w:val="00000A"/>
          <w:sz w:val="22"/>
          <w:szCs w:val="22"/>
        </w:rPr>
      </w:pPr>
      <w:r>
        <w:rPr>
          <w:rFonts w:ascii="Times New Roman" w:eastAsia="Times New Roman" w:hAnsi="Times New Roman" w:cs="Times New Roman"/>
          <w:b/>
          <w:color w:val="00000A"/>
          <w:sz w:val="22"/>
          <w:szCs w:val="22"/>
        </w:rPr>
        <w:t>1.2.4.</w:t>
      </w:r>
      <w:r>
        <w:rPr>
          <w:rFonts w:ascii="Times New Roman" w:eastAsia="Times New Roman" w:hAnsi="Times New Roman" w:cs="Times New Roman"/>
          <w:color w:val="00000A"/>
          <w:sz w:val="22"/>
          <w:szCs w:val="22"/>
        </w:rPr>
        <w:t xml:space="preserve"> Исполнитель обязуется представить Заказчику сведения о заключении договоров с третьими лицами </w:t>
      </w:r>
      <w:r w:rsidR="007E15DB">
        <w:rPr>
          <w:rFonts w:ascii="Times New Roman" w:eastAsia="Times New Roman" w:hAnsi="Times New Roman" w:cs="Times New Roman"/>
          <w:color w:val="00000A"/>
          <w:sz w:val="22"/>
          <w:szCs w:val="22"/>
        </w:rPr>
        <w:t>(</w:t>
      </w:r>
      <w:r>
        <w:rPr>
          <w:rFonts w:ascii="Times New Roman" w:eastAsia="Times New Roman" w:hAnsi="Times New Roman" w:cs="Times New Roman"/>
          <w:color w:val="000000"/>
          <w:sz w:val="22"/>
          <w:szCs w:val="22"/>
        </w:rPr>
        <w:t>Соисполнителями</w:t>
      </w:r>
      <w:r w:rsidR="007E15DB">
        <w:rPr>
          <w:rFonts w:ascii="Times New Roman" w:eastAsia="Times New Roman" w:hAnsi="Times New Roman" w:cs="Times New Roman"/>
          <w:color w:val="000000"/>
          <w:sz w:val="22"/>
          <w:szCs w:val="22"/>
        </w:rPr>
        <w:t>)</w:t>
      </w:r>
      <w:r>
        <w:rPr>
          <w:rFonts w:ascii="Times New Roman" w:eastAsia="Times New Roman" w:hAnsi="Times New Roman" w:cs="Times New Roman"/>
          <w:color w:val="00000A"/>
          <w:sz w:val="22"/>
          <w:szCs w:val="22"/>
        </w:rPr>
        <w:t xml:space="preserve"> в целях исполнения Договора, включая данные о перечне услуг, являющихся предметом так</w:t>
      </w:r>
      <w:r w:rsidR="000622FA">
        <w:rPr>
          <w:rFonts w:ascii="Times New Roman" w:eastAsia="Times New Roman" w:hAnsi="Times New Roman" w:cs="Times New Roman"/>
          <w:color w:val="00000A"/>
          <w:sz w:val="22"/>
          <w:szCs w:val="22"/>
        </w:rPr>
        <w:t>их</w:t>
      </w:r>
      <w:r>
        <w:rPr>
          <w:rFonts w:ascii="Times New Roman" w:eastAsia="Times New Roman" w:hAnsi="Times New Roman" w:cs="Times New Roman"/>
          <w:color w:val="00000A"/>
          <w:sz w:val="22"/>
          <w:szCs w:val="22"/>
        </w:rPr>
        <w:t xml:space="preserve"> сдел</w:t>
      </w:r>
      <w:r w:rsidR="000622FA">
        <w:rPr>
          <w:rFonts w:ascii="Times New Roman" w:eastAsia="Times New Roman" w:hAnsi="Times New Roman" w:cs="Times New Roman"/>
          <w:color w:val="00000A"/>
          <w:sz w:val="22"/>
          <w:szCs w:val="22"/>
        </w:rPr>
        <w:t>о</w:t>
      </w:r>
      <w:r>
        <w:rPr>
          <w:rFonts w:ascii="Times New Roman" w:eastAsia="Times New Roman" w:hAnsi="Times New Roman" w:cs="Times New Roman"/>
          <w:color w:val="00000A"/>
          <w:sz w:val="22"/>
          <w:szCs w:val="22"/>
        </w:rPr>
        <w:t>к с указанным</w:t>
      </w:r>
      <w:r w:rsidR="000622FA">
        <w:rPr>
          <w:rFonts w:ascii="Times New Roman" w:eastAsia="Times New Roman" w:hAnsi="Times New Roman" w:cs="Times New Roman"/>
          <w:color w:val="00000A"/>
          <w:sz w:val="22"/>
          <w:szCs w:val="22"/>
        </w:rPr>
        <w:t>и</w:t>
      </w:r>
      <w:r>
        <w:rPr>
          <w:rFonts w:ascii="Times New Roman" w:eastAsia="Times New Roman" w:hAnsi="Times New Roman" w:cs="Times New Roman"/>
          <w:color w:val="00000A"/>
          <w:sz w:val="22"/>
          <w:szCs w:val="22"/>
        </w:rPr>
        <w:t xml:space="preserve"> лиц</w:t>
      </w:r>
      <w:r w:rsidR="000622FA">
        <w:rPr>
          <w:rFonts w:ascii="Times New Roman" w:eastAsia="Times New Roman" w:hAnsi="Times New Roman" w:cs="Times New Roman"/>
          <w:color w:val="00000A"/>
          <w:sz w:val="22"/>
          <w:szCs w:val="22"/>
        </w:rPr>
        <w:t>а</w:t>
      </w:r>
      <w:r>
        <w:rPr>
          <w:rFonts w:ascii="Times New Roman" w:eastAsia="Times New Roman" w:hAnsi="Times New Roman" w:cs="Times New Roman"/>
          <w:color w:val="00000A"/>
          <w:sz w:val="22"/>
          <w:szCs w:val="22"/>
        </w:rPr>
        <w:t>м</w:t>
      </w:r>
      <w:r w:rsidR="000622FA">
        <w:rPr>
          <w:rFonts w:ascii="Times New Roman" w:eastAsia="Times New Roman" w:hAnsi="Times New Roman" w:cs="Times New Roman"/>
          <w:color w:val="00000A"/>
          <w:sz w:val="22"/>
          <w:szCs w:val="22"/>
        </w:rPr>
        <w:t>и</w:t>
      </w:r>
      <w:r>
        <w:rPr>
          <w:rFonts w:ascii="Times New Roman" w:eastAsia="Times New Roman" w:hAnsi="Times New Roman" w:cs="Times New Roman"/>
          <w:color w:val="00000A"/>
          <w:sz w:val="22"/>
          <w:szCs w:val="22"/>
        </w:rPr>
        <w:t>.</w:t>
      </w:r>
    </w:p>
    <w:p w14:paraId="44F54BFD" w14:textId="77777777" w:rsidR="00737D6D" w:rsidRDefault="000C3E98">
      <w:pPr>
        <w:widowControl/>
        <w:pBdr>
          <w:top w:val="nil"/>
          <w:left w:val="nil"/>
          <w:bottom w:val="nil"/>
          <w:right w:val="nil"/>
          <w:between w:val="nil"/>
        </w:pBdr>
        <w:ind w:left="-567" w:firstLine="567"/>
        <w:jc w:val="both"/>
        <w:rPr>
          <w:rFonts w:ascii="Times New Roman" w:eastAsia="Times New Roman" w:hAnsi="Times New Roman" w:cs="Times New Roman"/>
          <w:color w:val="00000A"/>
          <w:sz w:val="22"/>
          <w:szCs w:val="22"/>
        </w:rPr>
      </w:pPr>
      <w:r>
        <w:rPr>
          <w:rFonts w:ascii="Times New Roman" w:eastAsia="Times New Roman" w:hAnsi="Times New Roman" w:cs="Times New Roman"/>
          <w:b/>
          <w:color w:val="000000"/>
          <w:sz w:val="22"/>
          <w:szCs w:val="22"/>
        </w:rPr>
        <w:t>1.</w:t>
      </w:r>
      <w:r>
        <w:rPr>
          <w:rFonts w:ascii="Times New Roman" w:eastAsia="Times New Roman" w:hAnsi="Times New Roman" w:cs="Times New Roman"/>
          <w:b/>
          <w:color w:val="00000A"/>
          <w:sz w:val="22"/>
          <w:szCs w:val="22"/>
        </w:rPr>
        <w:t>2.5.</w:t>
      </w:r>
      <w:r>
        <w:rPr>
          <w:b/>
          <w:color w:val="00000A"/>
          <w:sz w:val="22"/>
          <w:szCs w:val="22"/>
        </w:rPr>
        <w:t> </w:t>
      </w:r>
      <w:r>
        <w:rPr>
          <w:rFonts w:ascii="Times New Roman" w:eastAsia="Times New Roman" w:hAnsi="Times New Roman" w:cs="Times New Roman"/>
          <w:color w:val="00000A"/>
          <w:sz w:val="22"/>
          <w:szCs w:val="22"/>
        </w:rPr>
        <w:t>Обязательства по сделкам (операциям) по Договору исполняются и будут исполняться лицом, являющимся стороной Договора и (или) лицом, которому обязательство по исполнению сделки (операции) передано по договору или закону, в связи с чем:</w:t>
      </w:r>
    </w:p>
    <w:p w14:paraId="11710DD7" w14:textId="692047B6" w:rsidR="00737D6D" w:rsidRDefault="000C3E98">
      <w:pPr>
        <w:widowControl/>
        <w:pBdr>
          <w:top w:val="nil"/>
          <w:left w:val="nil"/>
          <w:bottom w:val="nil"/>
          <w:right w:val="nil"/>
          <w:between w:val="nil"/>
        </w:pBdr>
        <w:tabs>
          <w:tab w:val="left" w:pos="284"/>
          <w:tab w:val="left" w:pos="567"/>
          <w:tab w:val="left" w:pos="1134"/>
        </w:tabs>
        <w:ind w:left="-567" w:firstLine="567"/>
        <w:jc w:val="both"/>
        <w:rPr>
          <w:rFonts w:ascii="Times New Roman" w:eastAsia="Times New Roman" w:hAnsi="Times New Roman" w:cs="Times New Roman"/>
          <w:color w:val="00000A"/>
          <w:sz w:val="22"/>
          <w:szCs w:val="22"/>
        </w:rPr>
      </w:pPr>
      <w:r>
        <w:rPr>
          <w:rFonts w:ascii="Times New Roman" w:eastAsia="Times New Roman" w:hAnsi="Times New Roman" w:cs="Times New Roman"/>
          <w:color w:val="000000"/>
          <w:sz w:val="22"/>
          <w:szCs w:val="22"/>
        </w:rPr>
        <w:t xml:space="preserve">- </w:t>
      </w:r>
      <w:r>
        <w:rPr>
          <w:rFonts w:ascii="Times New Roman" w:eastAsia="Times New Roman" w:hAnsi="Times New Roman" w:cs="Times New Roman"/>
          <w:color w:val="00000A"/>
          <w:sz w:val="22"/>
          <w:szCs w:val="22"/>
        </w:rPr>
        <w:t xml:space="preserve">Исполнитель, а также привлекаемые им для исполнения Договора третьи лица </w:t>
      </w:r>
      <w:r w:rsidR="007E15DB">
        <w:rPr>
          <w:rFonts w:ascii="Times New Roman" w:eastAsia="Times New Roman" w:hAnsi="Times New Roman" w:cs="Times New Roman"/>
          <w:color w:val="00000A"/>
          <w:sz w:val="22"/>
          <w:szCs w:val="22"/>
        </w:rPr>
        <w:t>(</w:t>
      </w:r>
      <w:r>
        <w:rPr>
          <w:rFonts w:ascii="Times New Roman" w:eastAsia="Times New Roman" w:hAnsi="Times New Roman" w:cs="Times New Roman"/>
          <w:color w:val="00000A"/>
          <w:sz w:val="22"/>
          <w:szCs w:val="22"/>
        </w:rPr>
        <w:t>Соисполнители</w:t>
      </w:r>
      <w:r w:rsidR="007E15DB">
        <w:rPr>
          <w:rFonts w:ascii="Times New Roman" w:eastAsia="Times New Roman" w:hAnsi="Times New Roman" w:cs="Times New Roman"/>
          <w:color w:val="00000A"/>
          <w:sz w:val="22"/>
          <w:szCs w:val="22"/>
        </w:rPr>
        <w:t>)</w:t>
      </w:r>
      <w:r>
        <w:rPr>
          <w:rFonts w:ascii="Times New Roman" w:eastAsia="Times New Roman" w:hAnsi="Times New Roman" w:cs="Times New Roman"/>
          <w:color w:val="00000A"/>
          <w:sz w:val="22"/>
          <w:szCs w:val="22"/>
        </w:rPr>
        <w:t xml:space="preserve"> являются добросовестными исполнителями услуги, полностью исполняют свои обязательства собственными силами и средствами, для чего обладают достаточным профессиональным опытом в сфере </w:t>
      </w:r>
      <w:proofErr w:type="spellStart"/>
      <w:r>
        <w:rPr>
          <w:rFonts w:ascii="Times New Roman" w:eastAsia="Times New Roman" w:hAnsi="Times New Roman" w:cs="Times New Roman"/>
          <w:color w:val="00000A"/>
          <w:sz w:val="22"/>
          <w:szCs w:val="22"/>
        </w:rPr>
        <w:t>фасилити</w:t>
      </w:r>
      <w:proofErr w:type="spellEnd"/>
      <w:r>
        <w:rPr>
          <w:rFonts w:ascii="Times New Roman" w:eastAsia="Times New Roman" w:hAnsi="Times New Roman" w:cs="Times New Roman"/>
          <w:color w:val="00000A"/>
          <w:sz w:val="22"/>
          <w:szCs w:val="22"/>
        </w:rPr>
        <w:t xml:space="preserve">-менеджмента, имущественными и трудовыми ресурсами, а также соответствуют на момент заключения Договора и </w:t>
      </w:r>
      <w:r w:rsidR="007E15DB">
        <w:rPr>
          <w:rFonts w:ascii="Times New Roman" w:eastAsia="Times New Roman" w:hAnsi="Times New Roman" w:cs="Times New Roman"/>
          <w:color w:val="00000A"/>
          <w:sz w:val="22"/>
          <w:szCs w:val="22"/>
        </w:rPr>
        <w:t xml:space="preserve">будут соответствовать </w:t>
      </w:r>
      <w:r>
        <w:rPr>
          <w:rFonts w:ascii="Times New Roman" w:eastAsia="Times New Roman" w:hAnsi="Times New Roman" w:cs="Times New Roman"/>
          <w:color w:val="00000A"/>
          <w:sz w:val="22"/>
          <w:szCs w:val="22"/>
        </w:rPr>
        <w:t>в течение всех налоговых периодов, в которых будут совершаться операции по Договору, следующим критериям:</w:t>
      </w:r>
    </w:p>
    <w:p w14:paraId="392CBE48" w14:textId="166BFF0A" w:rsidR="00737D6D" w:rsidRDefault="000C3E98">
      <w:pPr>
        <w:widowControl/>
        <w:pBdr>
          <w:top w:val="nil"/>
          <w:left w:val="nil"/>
          <w:bottom w:val="nil"/>
          <w:right w:val="nil"/>
          <w:between w:val="nil"/>
        </w:pBdr>
        <w:tabs>
          <w:tab w:val="left" w:pos="-283"/>
          <w:tab w:val="left" w:pos="1593"/>
        </w:tabs>
        <w:jc w:val="both"/>
        <w:rPr>
          <w:rFonts w:ascii="Times New Roman" w:eastAsia="Times New Roman" w:hAnsi="Times New Roman" w:cs="Times New Roman"/>
          <w:color w:val="00000A"/>
          <w:sz w:val="22"/>
          <w:szCs w:val="22"/>
        </w:rPr>
      </w:pPr>
      <w:r>
        <w:rPr>
          <w:rFonts w:ascii="Times New Roman" w:eastAsia="Times New Roman" w:hAnsi="Times New Roman" w:cs="Times New Roman"/>
          <w:color w:val="00000A"/>
          <w:sz w:val="22"/>
          <w:szCs w:val="22"/>
        </w:rPr>
        <w:t xml:space="preserve">• по операциям с участием Исполнителя, а также третьих лиц </w:t>
      </w:r>
      <w:r w:rsidR="007E15DB">
        <w:rPr>
          <w:rFonts w:ascii="Times New Roman" w:eastAsia="Times New Roman" w:hAnsi="Times New Roman" w:cs="Times New Roman"/>
          <w:color w:val="00000A"/>
          <w:sz w:val="22"/>
          <w:szCs w:val="22"/>
        </w:rPr>
        <w:t>(</w:t>
      </w:r>
      <w:r>
        <w:rPr>
          <w:rFonts w:ascii="Times New Roman" w:eastAsia="Times New Roman" w:hAnsi="Times New Roman" w:cs="Times New Roman"/>
          <w:color w:val="00000A"/>
          <w:sz w:val="22"/>
          <w:szCs w:val="22"/>
        </w:rPr>
        <w:t>Соисполнителей</w:t>
      </w:r>
      <w:r w:rsidR="007E15DB">
        <w:rPr>
          <w:rFonts w:ascii="Times New Roman" w:eastAsia="Times New Roman" w:hAnsi="Times New Roman" w:cs="Times New Roman"/>
          <w:color w:val="00000A"/>
          <w:sz w:val="22"/>
          <w:szCs w:val="22"/>
        </w:rPr>
        <w:t>)</w:t>
      </w:r>
      <w:r>
        <w:rPr>
          <w:rFonts w:ascii="Times New Roman" w:eastAsia="Times New Roman" w:hAnsi="Times New Roman" w:cs="Times New Roman"/>
          <w:color w:val="00000A"/>
          <w:sz w:val="22"/>
          <w:szCs w:val="22"/>
        </w:rPr>
        <w:t>, привлеченных Исполнителем к исполнению обязательств по настоящему Договору, не имеется и не будет иметься признаков несформированного источника по цепочке поставщиков товаров (работ, услуг) для принятия к вычету сумм НДС;</w:t>
      </w:r>
    </w:p>
    <w:p w14:paraId="048CAD72" w14:textId="4823E804" w:rsidR="00737D6D" w:rsidRDefault="000C3E98">
      <w:pPr>
        <w:widowControl/>
        <w:pBdr>
          <w:top w:val="nil"/>
          <w:left w:val="nil"/>
          <w:bottom w:val="nil"/>
          <w:right w:val="nil"/>
          <w:between w:val="nil"/>
        </w:pBdr>
        <w:tabs>
          <w:tab w:val="left" w:pos="-283"/>
          <w:tab w:val="left" w:pos="1593"/>
        </w:tabs>
        <w:jc w:val="both"/>
        <w:rPr>
          <w:rFonts w:ascii="Times New Roman" w:eastAsia="Times New Roman" w:hAnsi="Times New Roman" w:cs="Times New Roman"/>
          <w:color w:val="00000A"/>
          <w:sz w:val="22"/>
          <w:szCs w:val="22"/>
        </w:rPr>
      </w:pPr>
      <w:r>
        <w:rPr>
          <w:rFonts w:ascii="Times New Roman" w:eastAsia="Times New Roman" w:hAnsi="Times New Roman" w:cs="Times New Roman"/>
          <w:color w:val="00000A"/>
          <w:sz w:val="22"/>
          <w:szCs w:val="22"/>
        </w:rPr>
        <w:t xml:space="preserve">• работники, участвующие в оказании услуг (выполнении работ) по Договору </w:t>
      </w:r>
      <w:r>
        <w:rPr>
          <w:rFonts w:ascii="Times New Roman" w:eastAsia="Times New Roman" w:hAnsi="Times New Roman" w:cs="Times New Roman"/>
          <w:color w:val="000000"/>
          <w:sz w:val="22"/>
          <w:szCs w:val="22"/>
        </w:rPr>
        <w:t xml:space="preserve">не являются </w:t>
      </w:r>
      <w:proofErr w:type="spellStart"/>
      <w:r>
        <w:rPr>
          <w:rFonts w:ascii="Times New Roman" w:eastAsia="Times New Roman" w:hAnsi="Times New Roman" w:cs="Times New Roman"/>
          <w:color w:val="000000"/>
          <w:sz w:val="22"/>
          <w:szCs w:val="22"/>
        </w:rPr>
        <w:t>самозанятыми</w:t>
      </w:r>
      <w:proofErr w:type="spellEnd"/>
      <w:r>
        <w:rPr>
          <w:rFonts w:ascii="Times New Roman" w:eastAsia="Times New Roman" w:hAnsi="Times New Roman" w:cs="Times New Roman"/>
          <w:color w:val="000000"/>
          <w:sz w:val="22"/>
          <w:szCs w:val="22"/>
        </w:rPr>
        <w:t xml:space="preserve"> гражданами и являются трудовым ресурсом Исполнителя и/или Подрядчика/Соисполнителя, то есть находятся в трудовых или гражданско-правовых отн</w:t>
      </w:r>
      <w:r>
        <w:rPr>
          <w:rFonts w:ascii="Times New Roman" w:eastAsia="Times New Roman" w:hAnsi="Times New Roman" w:cs="Times New Roman"/>
          <w:color w:val="00000A"/>
          <w:sz w:val="22"/>
          <w:szCs w:val="22"/>
        </w:rPr>
        <w:t>ошениях с Исполнителем или Соисполнителем. Порядок подтверждения данной гарантии стороны согласовали в п. 1.2.</w:t>
      </w:r>
      <w:r w:rsidR="007E15DB">
        <w:rPr>
          <w:rFonts w:ascii="Times New Roman" w:eastAsia="Times New Roman" w:hAnsi="Times New Roman" w:cs="Times New Roman"/>
          <w:color w:val="00000A"/>
          <w:sz w:val="22"/>
          <w:szCs w:val="22"/>
        </w:rPr>
        <w:t>7</w:t>
      </w:r>
      <w:r>
        <w:rPr>
          <w:rFonts w:ascii="Times New Roman" w:eastAsia="Times New Roman" w:hAnsi="Times New Roman" w:cs="Times New Roman"/>
          <w:color w:val="00000A"/>
          <w:sz w:val="22"/>
          <w:szCs w:val="22"/>
        </w:rPr>
        <w:t xml:space="preserve"> настоящего Соглашения; </w:t>
      </w:r>
    </w:p>
    <w:p w14:paraId="23E6A75D" w14:textId="4CC69C8C" w:rsidR="00737D6D" w:rsidRDefault="000C3E98">
      <w:pPr>
        <w:widowControl/>
        <w:pBdr>
          <w:top w:val="nil"/>
          <w:left w:val="nil"/>
          <w:bottom w:val="nil"/>
          <w:right w:val="nil"/>
          <w:between w:val="nil"/>
        </w:pBdr>
        <w:ind w:left="-567" w:firstLine="567"/>
        <w:jc w:val="both"/>
        <w:rPr>
          <w:rFonts w:ascii="Times New Roman" w:eastAsia="Times New Roman" w:hAnsi="Times New Roman" w:cs="Times New Roman"/>
          <w:color w:val="00000A"/>
          <w:sz w:val="22"/>
          <w:szCs w:val="22"/>
        </w:rPr>
      </w:pPr>
      <w:r>
        <w:rPr>
          <w:rFonts w:ascii="Times New Roman" w:eastAsia="Times New Roman" w:hAnsi="Times New Roman" w:cs="Times New Roman"/>
          <w:color w:val="000000"/>
          <w:sz w:val="22"/>
          <w:szCs w:val="22"/>
        </w:rPr>
        <w:t xml:space="preserve">- </w:t>
      </w:r>
      <w:r>
        <w:rPr>
          <w:rFonts w:ascii="Times New Roman" w:eastAsia="Times New Roman" w:hAnsi="Times New Roman" w:cs="Times New Roman"/>
          <w:color w:val="00000A"/>
          <w:sz w:val="22"/>
          <w:szCs w:val="22"/>
        </w:rPr>
        <w:t>Передача Соисполнителями всех или части обязательств иным третьим лицам в рамках исполнения Договора не допускается;</w:t>
      </w:r>
    </w:p>
    <w:p w14:paraId="62AF500F" w14:textId="0B3C0CD6" w:rsidR="00737D6D" w:rsidRDefault="000C3E98">
      <w:pPr>
        <w:widowControl/>
        <w:pBdr>
          <w:top w:val="nil"/>
          <w:left w:val="nil"/>
          <w:bottom w:val="nil"/>
          <w:right w:val="nil"/>
          <w:between w:val="nil"/>
        </w:pBdr>
        <w:ind w:left="-567" w:firstLine="567"/>
        <w:jc w:val="both"/>
        <w:rPr>
          <w:rFonts w:ascii="Times New Roman" w:eastAsia="Times New Roman" w:hAnsi="Times New Roman" w:cs="Times New Roman"/>
          <w:color w:val="00000A"/>
          <w:sz w:val="22"/>
          <w:szCs w:val="22"/>
        </w:rPr>
      </w:pPr>
      <w:r>
        <w:rPr>
          <w:rFonts w:ascii="Times New Roman" w:eastAsia="Times New Roman" w:hAnsi="Times New Roman" w:cs="Times New Roman"/>
          <w:color w:val="00000A"/>
          <w:sz w:val="22"/>
          <w:szCs w:val="22"/>
        </w:rPr>
        <w:t xml:space="preserve">- Исполнитель гарантирует, что все его действия по привлечению третьих лиц (Соисполнителей) будут соответствовать гарантиям и содержать заверения, указанные в Соглашении, </w:t>
      </w:r>
      <w:r w:rsidR="007E15DB">
        <w:rPr>
          <w:rFonts w:ascii="Times New Roman" w:eastAsia="Times New Roman" w:hAnsi="Times New Roman" w:cs="Times New Roman"/>
          <w:color w:val="00000A"/>
          <w:sz w:val="22"/>
          <w:szCs w:val="22"/>
        </w:rPr>
        <w:t xml:space="preserve">будут </w:t>
      </w:r>
      <w:r>
        <w:rPr>
          <w:rFonts w:ascii="Times New Roman" w:eastAsia="Times New Roman" w:hAnsi="Times New Roman" w:cs="Times New Roman"/>
          <w:color w:val="00000A"/>
          <w:sz w:val="22"/>
          <w:szCs w:val="22"/>
        </w:rPr>
        <w:t>оформлены документально. Исполнитель несет полную ответственность за действительность соответствующих отношений, полноту, и достоверность всех документов и сведений в них;</w:t>
      </w:r>
    </w:p>
    <w:p w14:paraId="1418E677" w14:textId="55A03972" w:rsidR="00737D6D" w:rsidRDefault="000C3E98">
      <w:pPr>
        <w:pStyle w:val="3"/>
        <w:spacing w:before="0"/>
        <w:ind w:left="-709" w:firstLine="851"/>
        <w:jc w:val="both"/>
        <w:rPr>
          <w:rFonts w:ascii="Times New Roman" w:eastAsia="Times New Roman" w:hAnsi="Times New Roman" w:cs="Times New Roman"/>
          <w:color w:val="000000"/>
          <w:sz w:val="22"/>
          <w:szCs w:val="22"/>
        </w:rPr>
      </w:pPr>
      <w:r>
        <w:rPr>
          <w:rFonts w:ascii="Times New Roman" w:eastAsia="Times New Roman" w:hAnsi="Times New Roman" w:cs="Times New Roman"/>
          <w:b/>
          <w:color w:val="00000A"/>
          <w:sz w:val="22"/>
          <w:szCs w:val="22"/>
        </w:rPr>
        <w:t>1.2.6.</w:t>
      </w:r>
      <w:r>
        <w:rPr>
          <w:rFonts w:ascii="Times New Roman" w:eastAsia="Times New Roman" w:hAnsi="Times New Roman" w:cs="Times New Roman"/>
          <w:color w:val="00000A"/>
          <w:sz w:val="22"/>
          <w:szCs w:val="22"/>
        </w:rPr>
        <w:t xml:space="preserve"> </w:t>
      </w:r>
      <w:r>
        <w:rPr>
          <w:rFonts w:ascii="Times New Roman" w:eastAsia="Times New Roman" w:hAnsi="Times New Roman" w:cs="Times New Roman"/>
          <w:color w:val="000000"/>
          <w:sz w:val="22"/>
          <w:szCs w:val="22"/>
        </w:rPr>
        <w:t>Все операции, совершенные в рамках Договора, будут полностью отражены в первичных документах Исполнителя и третьих лиц (Соисполнителей), привлеченных им в целях исполнения Договора, в обязательной бухгалтерской, налоговой, статистической и любой иной отчетности;</w:t>
      </w:r>
    </w:p>
    <w:p w14:paraId="1A4E314F" w14:textId="2488C2F0" w:rsidR="00737D6D" w:rsidRDefault="000C3E98">
      <w:pPr>
        <w:pStyle w:val="3"/>
        <w:spacing w:before="0"/>
        <w:ind w:left="-709" w:firstLine="851"/>
        <w:jc w:val="both"/>
        <w:rPr>
          <w:rFonts w:ascii="Times New Roman" w:eastAsia="Times New Roman" w:hAnsi="Times New Roman" w:cs="Times New Roman"/>
          <w:color w:val="000000"/>
          <w:sz w:val="22"/>
          <w:szCs w:val="22"/>
        </w:rPr>
      </w:pPr>
      <w:r>
        <w:rPr>
          <w:rFonts w:ascii="Times New Roman" w:eastAsia="Times New Roman" w:hAnsi="Times New Roman" w:cs="Times New Roman"/>
          <w:b/>
          <w:color w:val="000000"/>
          <w:sz w:val="22"/>
          <w:szCs w:val="22"/>
        </w:rPr>
        <w:t>1.2.</w:t>
      </w:r>
      <w:r w:rsidR="00F76B1B">
        <w:rPr>
          <w:rFonts w:ascii="Times New Roman" w:eastAsia="Times New Roman" w:hAnsi="Times New Roman" w:cs="Times New Roman"/>
          <w:b/>
          <w:color w:val="000000"/>
          <w:sz w:val="22"/>
          <w:szCs w:val="22"/>
        </w:rPr>
        <w:t>7</w:t>
      </w:r>
      <w:r>
        <w:rPr>
          <w:rFonts w:ascii="Times New Roman" w:eastAsia="Times New Roman" w:hAnsi="Times New Roman" w:cs="Times New Roman"/>
          <w:b/>
          <w:color w:val="000000"/>
          <w:sz w:val="22"/>
          <w:szCs w:val="22"/>
        </w:rPr>
        <w:t>.</w:t>
      </w:r>
      <w:r>
        <w:rPr>
          <w:rFonts w:ascii="Times New Roman" w:eastAsia="Times New Roman" w:hAnsi="Times New Roman" w:cs="Times New Roman"/>
          <w:color w:val="000000"/>
          <w:sz w:val="22"/>
          <w:szCs w:val="22"/>
        </w:rPr>
        <w:t xml:space="preserve"> Исполнитель предоставит (в том числе обеспечит предоставление третьими лицами (Соисполнителями), привлеченными Исполнителем к исполнению обязательств по Договору) по первому требованию Заказчика, органов государственного контроля или суда, необходимые и достаточные доказательства, относящихся к осуществлению операций по исполнению Договора и подтверждающих гарантии и заверения, указанные в настоящем Соглашении, в срок, не превышающий 5 (пять) рабочих дней с момента получения соответствующего запроса от Заказчика, государственного органа или суда, если иной срок не указан в запросе</w:t>
      </w:r>
      <w:r w:rsidR="007E15DB">
        <w:rPr>
          <w:rFonts w:ascii="Times New Roman" w:eastAsia="Times New Roman" w:hAnsi="Times New Roman" w:cs="Times New Roman"/>
          <w:color w:val="000000"/>
          <w:sz w:val="22"/>
          <w:szCs w:val="22"/>
        </w:rPr>
        <w:t>.</w:t>
      </w:r>
    </w:p>
    <w:p w14:paraId="367B9D07" w14:textId="0F4C071F" w:rsidR="00737D6D" w:rsidRDefault="000C3E98">
      <w:pPr>
        <w:widowControl/>
        <w:pBdr>
          <w:top w:val="nil"/>
          <w:left w:val="nil"/>
          <w:bottom w:val="nil"/>
          <w:right w:val="nil"/>
          <w:between w:val="nil"/>
        </w:pBdr>
        <w:tabs>
          <w:tab w:val="left" w:pos="851"/>
          <w:tab w:val="left" w:pos="1593"/>
        </w:tabs>
        <w:ind w:left="-709" w:firstLine="709"/>
        <w:jc w:val="both"/>
        <w:rPr>
          <w:rFonts w:ascii="Times New Roman" w:eastAsia="Times New Roman" w:hAnsi="Times New Roman" w:cs="Times New Roman"/>
          <w:color w:val="000000"/>
          <w:sz w:val="22"/>
          <w:szCs w:val="22"/>
        </w:rPr>
      </w:pPr>
      <w:r>
        <w:rPr>
          <w:rFonts w:ascii="Times New Roman" w:eastAsia="Times New Roman" w:hAnsi="Times New Roman" w:cs="Times New Roman"/>
          <w:b/>
          <w:color w:val="000000"/>
          <w:sz w:val="22"/>
          <w:szCs w:val="22"/>
        </w:rPr>
        <w:t>1.3.</w:t>
      </w:r>
      <w:r>
        <w:rPr>
          <w:rFonts w:ascii="Times New Roman" w:eastAsia="Times New Roman" w:hAnsi="Times New Roman" w:cs="Times New Roman"/>
          <w:color w:val="000000"/>
          <w:sz w:val="22"/>
          <w:szCs w:val="22"/>
        </w:rPr>
        <w:t xml:space="preserve"> Стороны исходят из того, что Заказчик полагается на данные Исполнителем заверения и гарантии. В случае нарушения Исполнителем заверений или неисполнения гарантий, в том числе установление Заказчиком недостоверности представленных Исполнителем сведений и/или документов, предусмотренных настоящим разделом, Заказчик вправе требовать от Исполнителя возмещения убытков, причиненных таким нарушением, а также сверх убытков уплаты штрафа (неустойки)</w:t>
      </w:r>
      <w:r w:rsidR="00E64BD1">
        <w:rPr>
          <w:rFonts w:ascii="Times New Roman" w:eastAsia="Times New Roman" w:hAnsi="Times New Roman" w:cs="Times New Roman"/>
          <w:color w:val="000000"/>
          <w:sz w:val="22"/>
          <w:szCs w:val="22"/>
        </w:rPr>
        <w:t xml:space="preserve"> в размере 10% от </w:t>
      </w:r>
      <w:r w:rsidR="00E64BD1">
        <w:rPr>
          <w:rFonts w:ascii="Times New Roman" w:eastAsia="Times New Roman" w:hAnsi="Times New Roman" w:cs="Times New Roman"/>
          <w:color w:val="000000"/>
          <w:sz w:val="22"/>
          <w:szCs w:val="22"/>
        </w:rPr>
        <w:lastRenderedPageBreak/>
        <w:t>Цены договора</w:t>
      </w:r>
      <w:r>
        <w:rPr>
          <w:rFonts w:ascii="Times New Roman" w:eastAsia="Times New Roman" w:hAnsi="Times New Roman" w:cs="Times New Roman"/>
          <w:color w:val="000000"/>
          <w:sz w:val="22"/>
          <w:szCs w:val="22"/>
        </w:rPr>
        <w:t>, а также отказаться в одностороннем внесудебном порядке от Договора путем письменного уведомления об этом Исполнителя, при этом Исполнитель не вправе требовать от Заказчика возмещения каких-либо убытков, вызванных отказом Заказчика от Договора. Отказ от Договора по этому основанию не лишает Заказчика права на возмещение убытков или взыскание неустойки.</w:t>
      </w:r>
    </w:p>
    <w:p w14:paraId="72810B82" w14:textId="77777777" w:rsidR="00243502" w:rsidRPr="00B00EEC" w:rsidRDefault="00243502" w:rsidP="00243502">
      <w:pPr>
        <w:tabs>
          <w:tab w:val="left" w:pos="567"/>
          <w:tab w:val="left" w:pos="2160"/>
        </w:tabs>
        <w:ind w:left="-709" w:firstLine="709"/>
        <w:jc w:val="both"/>
        <w:rPr>
          <w:rFonts w:ascii="Times New Roman" w:eastAsia="Times New Roman" w:hAnsi="Times New Roman" w:cs="Times New Roman"/>
          <w:b/>
          <w:sz w:val="22"/>
          <w:szCs w:val="22"/>
        </w:rPr>
      </w:pPr>
      <w:r w:rsidRPr="00B00EEC">
        <w:rPr>
          <w:rFonts w:ascii="Times New Roman" w:eastAsia="Times New Roman" w:hAnsi="Times New Roman" w:cs="Times New Roman"/>
          <w:b/>
          <w:sz w:val="22"/>
          <w:szCs w:val="22"/>
        </w:rPr>
        <w:t>2. Возмещение убытков и/или имущественных потерь</w:t>
      </w:r>
    </w:p>
    <w:p w14:paraId="5BA363E0" w14:textId="77777777" w:rsidR="00243502" w:rsidRPr="00B00EEC" w:rsidRDefault="00243502" w:rsidP="00243502">
      <w:pPr>
        <w:tabs>
          <w:tab w:val="left" w:pos="567"/>
          <w:tab w:val="left" w:pos="2160"/>
        </w:tabs>
        <w:ind w:left="-709" w:firstLine="709"/>
        <w:jc w:val="both"/>
        <w:rPr>
          <w:rFonts w:ascii="Times New Roman" w:eastAsia="Times New Roman" w:hAnsi="Times New Roman" w:cs="Times New Roman"/>
          <w:b/>
          <w:sz w:val="22"/>
          <w:szCs w:val="22"/>
        </w:rPr>
      </w:pPr>
      <w:r w:rsidRPr="00B00EEC">
        <w:rPr>
          <w:rFonts w:ascii="Times New Roman" w:eastAsia="Times New Roman" w:hAnsi="Times New Roman" w:cs="Times New Roman"/>
          <w:b/>
          <w:sz w:val="22"/>
          <w:szCs w:val="22"/>
        </w:rPr>
        <w:t>2.1. Возмещение убытков:</w:t>
      </w:r>
    </w:p>
    <w:p w14:paraId="263B66B6" w14:textId="72B9F006" w:rsidR="00243502" w:rsidRPr="00B00EEC" w:rsidRDefault="00243502" w:rsidP="00243502">
      <w:pPr>
        <w:tabs>
          <w:tab w:val="left" w:pos="567"/>
          <w:tab w:val="left" w:pos="2160"/>
        </w:tabs>
        <w:ind w:left="-709" w:firstLine="709"/>
        <w:jc w:val="both"/>
        <w:rPr>
          <w:rFonts w:ascii="Times New Roman" w:eastAsia="Times New Roman" w:hAnsi="Times New Roman" w:cs="Times New Roman"/>
          <w:sz w:val="22"/>
          <w:szCs w:val="22"/>
        </w:rPr>
      </w:pPr>
      <w:r w:rsidRPr="00B00EEC">
        <w:rPr>
          <w:rFonts w:ascii="Times New Roman" w:eastAsia="Times New Roman" w:hAnsi="Times New Roman" w:cs="Times New Roman"/>
          <w:sz w:val="22"/>
          <w:szCs w:val="22"/>
        </w:rPr>
        <w:t xml:space="preserve">2.1.1. В случае нарушения заверений и/или гарантий, указанных в п. 1.1. – 1.2. настоящего </w:t>
      </w:r>
      <w:r w:rsidR="00E64BD1">
        <w:rPr>
          <w:rFonts w:ascii="Times New Roman" w:eastAsia="Times New Roman" w:hAnsi="Times New Roman" w:cs="Times New Roman"/>
          <w:sz w:val="22"/>
          <w:szCs w:val="22"/>
        </w:rPr>
        <w:t>Соглашения</w:t>
      </w:r>
      <w:r w:rsidRPr="00B00EEC">
        <w:rPr>
          <w:rFonts w:ascii="Times New Roman" w:eastAsia="Times New Roman" w:hAnsi="Times New Roman" w:cs="Times New Roman"/>
          <w:sz w:val="22"/>
          <w:szCs w:val="22"/>
        </w:rPr>
        <w:t>, Сторона, чьи права нарушены вправе требовать от другой Стороны возмещения убытков, причиненных таким нарушением.</w:t>
      </w:r>
    </w:p>
    <w:p w14:paraId="4FE021E4" w14:textId="77777777" w:rsidR="00243502" w:rsidRPr="00B00EEC" w:rsidRDefault="00243502" w:rsidP="00243502">
      <w:pPr>
        <w:tabs>
          <w:tab w:val="left" w:pos="567"/>
          <w:tab w:val="left" w:pos="2160"/>
        </w:tabs>
        <w:ind w:left="-709" w:firstLine="709"/>
        <w:jc w:val="both"/>
        <w:rPr>
          <w:rFonts w:ascii="Times New Roman" w:eastAsia="Times New Roman" w:hAnsi="Times New Roman" w:cs="Times New Roman"/>
          <w:sz w:val="22"/>
          <w:szCs w:val="22"/>
        </w:rPr>
      </w:pPr>
      <w:r w:rsidRPr="00B00EEC">
        <w:rPr>
          <w:rFonts w:ascii="Times New Roman" w:eastAsia="Times New Roman" w:hAnsi="Times New Roman" w:cs="Times New Roman"/>
          <w:sz w:val="22"/>
          <w:szCs w:val="22"/>
        </w:rPr>
        <w:t>2.1.2. Исполнитель возместит Заказчику полностью все убытки Заказчика, которые возникнут в случае невозможности уменьшения Заказчиком налоговой базы и (или) суммы подлежащего уплате налога по операциям с Исполнителем и/или третьими лицами (подрядчиками/соисполнителями), привлеченными Исполнителем для исполнения настоящего Договора, определенной актом государственного органа, в частности, решением налогового органа или постановление о возбуждении уголовного дела. Акт государственного органа является достаточным доказательством убытков Покупателя вне зависимости от факта его обжалования.</w:t>
      </w:r>
    </w:p>
    <w:p w14:paraId="6481167F" w14:textId="77777777" w:rsidR="00243502" w:rsidRPr="00B00EEC" w:rsidRDefault="00243502" w:rsidP="00243502">
      <w:pPr>
        <w:tabs>
          <w:tab w:val="left" w:pos="567"/>
          <w:tab w:val="left" w:pos="2160"/>
        </w:tabs>
        <w:ind w:left="-709" w:firstLine="709"/>
        <w:jc w:val="both"/>
        <w:rPr>
          <w:rFonts w:ascii="Times New Roman" w:eastAsia="Times New Roman" w:hAnsi="Times New Roman" w:cs="Times New Roman"/>
          <w:sz w:val="22"/>
          <w:szCs w:val="22"/>
        </w:rPr>
      </w:pPr>
      <w:r w:rsidRPr="00B00EEC">
        <w:rPr>
          <w:rFonts w:ascii="Times New Roman" w:eastAsia="Times New Roman" w:hAnsi="Times New Roman" w:cs="Times New Roman"/>
          <w:sz w:val="22"/>
          <w:szCs w:val="22"/>
        </w:rPr>
        <w:t>По требованию Заказчика Исполнитель обязуется участвовать в обжалованиях Акта(-</w:t>
      </w:r>
      <w:proofErr w:type="spellStart"/>
      <w:r w:rsidRPr="00B00EEC">
        <w:rPr>
          <w:rFonts w:ascii="Times New Roman" w:eastAsia="Times New Roman" w:hAnsi="Times New Roman" w:cs="Times New Roman"/>
          <w:sz w:val="22"/>
          <w:szCs w:val="22"/>
        </w:rPr>
        <w:t>ов</w:t>
      </w:r>
      <w:proofErr w:type="spellEnd"/>
      <w:r w:rsidRPr="00B00EEC">
        <w:rPr>
          <w:rFonts w:ascii="Times New Roman" w:eastAsia="Times New Roman" w:hAnsi="Times New Roman" w:cs="Times New Roman"/>
          <w:sz w:val="22"/>
          <w:szCs w:val="22"/>
        </w:rPr>
        <w:t xml:space="preserve">) государственного органа, вынесенного(-ых) в отношении Заказчика, в части, касающейся хозяйственных операций с участием Исполнителя.  </w:t>
      </w:r>
    </w:p>
    <w:p w14:paraId="4748EAD7" w14:textId="623A061F" w:rsidR="00243502" w:rsidRPr="00B00EEC" w:rsidRDefault="00243502" w:rsidP="00243502">
      <w:pPr>
        <w:tabs>
          <w:tab w:val="left" w:pos="567"/>
          <w:tab w:val="left" w:pos="2160"/>
        </w:tabs>
        <w:ind w:left="-709" w:firstLine="709"/>
        <w:jc w:val="both"/>
        <w:rPr>
          <w:rFonts w:ascii="Times New Roman" w:eastAsia="Times New Roman" w:hAnsi="Times New Roman" w:cs="Times New Roman"/>
          <w:sz w:val="22"/>
          <w:szCs w:val="22"/>
        </w:rPr>
      </w:pPr>
      <w:r w:rsidRPr="00B00EEC">
        <w:rPr>
          <w:rFonts w:ascii="Times New Roman" w:eastAsia="Times New Roman" w:hAnsi="Times New Roman" w:cs="Times New Roman"/>
          <w:sz w:val="22"/>
          <w:szCs w:val="22"/>
        </w:rPr>
        <w:t xml:space="preserve">Заказчик, по запросу Исполнителя, предоставит Исполнителю право обжаловать (участвовать в обжаловании на стороне Заказчика) Акт государственного органа, вынесенный в отношении Покупателя, в части, касающейся хозяйственных операций с участием Исполнителя. Для целей применения настоящего пункта </w:t>
      </w:r>
      <w:r w:rsidR="00854C54">
        <w:rPr>
          <w:rFonts w:ascii="Times New Roman" w:eastAsia="Times New Roman" w:hAnsi="Times New Roman" w:cs="Times New Roman"/>
          <w:sz w:val="22"/>
          <w:szCs w:val="22"/>
        </w:rPr>
        <w:t>Соглашения</w:t>
      </w:r>
      <w:r w:rsidRPr="00B00EEC">
        <w:rPr>
          <w:rFonts w:ascii="Times New Roman" w:eastAsia="Times New Roman" w:hAnsi="Times New Roman" w:cs="Times New Roman"/>
          <w:sz w:val="22"/>
          <w:szCs w:val="22"/>
        </w:rPr>
        <w:t xml:space="preserve">, Стороны заранее оценили размер убытков как равный совокупности уплаченных или подлежащих уплате Заказчиком сумм налогов, в возмещении которых Заказчику было отказано, сумм налогов, уплаченных или подлежащих уплате Заказчиком </w:t>
      </w:r>
      <w:proofErr w:type="gramStart"/>
      <w:r w:rsidRPr="00B00EEC">
        <w:rPr>
          <w:rFonts w:ascii="Times New Roman" w:eastAsia="Times New Roman" w:hAnsi="Times New Roman" w:cs="Times New Roman"/>
          <w:sz w:val="22"/>
          <w:szCs w:val="22"/>
        </w:rPr>
        <w:t>вследствие непризнании</w:t>
      </w:r>
      <w:proofErr w:type="gramEnd"/>
      <w:r w:rsidRPr="00B00EEC">
        <w:rPr>
          <w:rFonts w:ascii="Times New Roman" w:eastAsia="Times New Roman" w:hAnsi="Times New Roman" w:cs="Times New Roman"/>
          <w:sz w:val="22"/>
          <w:szCs w:val="22"/>
        </w:rPr>
        <w:t xml:space="preserve"> для целей налогообложения расходов по операциям, вытекающим из настоящего Договора, пеней, штрафов. </w:t>
      </w:r>
    </w:p>
    <w:p w14:paraId="536618BD" w14:textId="77777777" w:rsidR="00243502" w:rsidRPr="00B00EEC" w:rsidRDefault="00243502" w:rsidP="00243502">
      <w:pPr>
        <w:tabs>
          <w:tab w:val="left" w:pos="567"/>
          <w:tab w:val="left" w:pos="2160"/>
        </w:tabs>
        <w:ind w:left="-709" w:firstLine="709"/>
        <w:jc w:val="both"/>
        <w:rPr>
          <w:rFonts w:ascii="Times New Roman" w:eastAsia="Times New Roman" w:hAnsi="Times New Roman" w:cs="Times New Roman"/>
          <w:b/>
          <w:sz w:val="22"/>
          <w:szCs w:val="22"/>
        </w:rPr>
      </w:pPr>
      <w:r w:rsidRPr="00B00EEC">
        <w:rPr>
          <w:rFonts w:ascii="Times New Roman" w:eastAsia="Times New Roman" w:hAnsi="Times New Roman" w:cs="Times New Roman"/>
          <w:b/>
          <w:sz w:val="22"/>
          <w:szCs w:val="22"/>
        </w:rPr>
        <w:t>2.2. Возмещение имущественных потерь:</w:t>
      </w:r>
    </w:p>
    <w:p w14:paraId="0ECFF450" w14:textId="2DAB30BA" w:rsidR="00243502" w:rsidRDefault="00243502" w:rsidP="00243502">
      <w:pPr>
        <w:tabs>
          <w:tab w:val="left" w:pos="2160"/>
        </w:tabs>
        <w:ind w:left="-709" w:firstLine="709"/>
        <w:jc w:val="both"/>
        <w:rPr>
          <w:rFonts w:ascii="Times New Roman" w:eastAsia="Times New Roman" w:hAnsi="Times New Roman" w:cs="Times New Roman"/>
          <w:sz w:val="22"/>
          <w:szCs w:val="22"/>
          <w:highlight w:val="white"/>
        </w:rPr>
      </w:pPr>
      <w:r w:rsidRPr="00B00EEC">
        <w:rPr>
          <w:rFonts w:ascii="Times New Roman" w:eastAsia="Times New Roman" w:hAnsi="Times New Roman" w:cs="Times New Roman"/>
          <w:sz w:val="22"/>
          <w:szCs w:val="22"/>
          <w:highlight w:val="white"/>
        </w:rPr>
        <w:t xml:space="preserve">2.2.1 </w:t>
      </w:r>
      <w:r w:rsidRPr="00B00EEC">
        <w:rPr>
          <w:rFonts w:ascii="Times New Roman" w:eastAsia="Times New Roman" w:hAnsi="Times New Roman" w:cs="Times New Roman"/>
          <w:sz w:val="22"/>
          <w:szCs w:val="22"/>
        </w:rPr>
        <w:t xml:space="preserve">Исполнитель возместит Заказчику полностью все имущественные потери Заказчика по правилам статьи 406.1. Гражданского кодекса </w:t>
      </w:r>
      <w:r w:rsidR="007E15DB">
        <w:rPr>
          <w:rFonts w:ascii="Times New Roman" w:eastAsia="Times New Roman" w:hAnsi="Times New Roman" w:cs="Times New Roman"/>
          <w:sz w:val="22"/>
          <w:szCs w:val="22"/>
        </w:rPr>
        <w:t>Российской Федерации</w:t>
      </w:r>
      <w:r w:rsidRPr="00B00EEC">
        <w:rPr>
          <w:rFonts w:ascii="Times New Roman" w:eastAsia="Times New Roman" w:hAnsi="Times New Roman" w:cs="Times New Roman"/>
          <w:sz w:val="22"/>
          <w:szCs w:val="22"/>
        </w:rPr>
        <w:t xml:space="preserve">, возникшие вследствие </w:t>
      </w:r>
      <w:proofErr w:type="spellStart"/>
      <w:r w:rsidRPr="00B00EEC">
        <w:rPr>
          <w:rFonts w:ascii="Times New Roman" w:eastAsia="Times New Roman" w:hAnsi="Times New Roman" w:cs="Times New Roman"/>
          <w:sz w:val="22"/>
          <w:szCs w:val="22"/>
          <w:highlight w:val="white"/>
        </w:rPr>
        <w:t>неустранения</w:t>
      </w:r>
      <w:proofErr w:type="spellEnd"/>
      <w:r w:rsidRPr="00B00EEC">
        <w:rPr>
          <w:rFonts w:ascii="Times New Roman" w:eastAsia="Times New Roman" w:hAnsi="Times New Roman" w:cs="Times New Roman"/>
          <w:sz w:val="22"/>
          <w:szCs w:val="22"/>
          <w:highlight w:val="white"/>
        </w:rPr>
        <w:t xml:space="preserve"> </w:t>
      </w:r>
      <w:r w:rsidRPr="00B00EEC">
        <w:rPr>
          <w:rFonts w:ascii="Times New Roman" w:eastAsia="Times New Roman" w:hAnsi="Times New Roman" w:cs="Times New Roman"/>
          <w:sz w:val="22"/>
          <w:szCs w:val="22"/>
        </w:rPr>
        <w:t xml:space="preserve">признаков несформированного </w:t>
      </w:r>
      <w:r>
        <w:rPr>
          <w:rFonts w:ascii="Times New Roman" w:eastAsia="Times New Roman" w:hAnsi="Times New Roman" w:cs="Times New Roman"/>
          <w:sz w:val="22"/>
          <w:szCs w:val="22"/>
        </w:rPr>
        <w:t xml:space="preserve">по цепочке хозяйственных операций с участием Исполнителя источника для принятия Заказчиком к вычету сумм НДС </w:t>
      </w:r>
      <w:r>
        <w:rPr>
          <w:rFonts w:ascii="Times New Roman" w:eastAsia="Times New Roman" w:hAnsi="Times New Roman" w:cs="Times New Roman"/>
          <w:sz w:val="22"/>
          <w:szCs w:val="22"/>
          <w:highlight w:val="white"/>
        </w:rPr>
        <w:t xml:space="preserve">по операциям из Договора, если вследствие такого </w:t>
      </w:r>
      <w:proofErr w:type="spellStart"/>
      <w:r>
        <w:rPr>
          <w:rFonts w:ascii="Times New Roman" w:eastAsia="Times New Roman" w:hAnsi="Times New Roman" w:cs="Times New Roman"/>
          <w:sz w:val="22"/>
          <w:szCs w:val="22"/>
          <w:highlight w:val="white"/>
        </w:rPr>
        <w:t>неустранения</w:t>
      </w:r>
      <w:proofErr w:type="spellEnd"/>
      <w:r>
        <w:rPr>
          <w:rFonts w:ascii="Times New Roman" w:eastAsia="Times New Roman" w:hAnsi="Times New Roman" w:cs="Times New Roman"/>
          <w:sz w:val="22"/>
          <w:szCs w:val="22"/>
          <w:highlight w:val="white"/>
        </w:rPr>
        <w:t xml:space="preserve"> Заказчик отказался полностью или в части от </w:t>
      </w:r>
      <w:r>
        <w:rPr>
          <w:rFonts w:ascii="Times New Roman" w:eastAsia="Times New Roman" w:hAnsi="Times New Roman" w:cs="Times New Roman"/>
          <w:sz w:val="22"/>
          <w:szCs w:val="22"/>
        </w:rPr>
        <w:t xml:space="preserve">уменьшения </w:t>
      </w:r>
      <w:r>
        <w:rPr>
          <w:rFonts w:ascii="Times New Roman" w:eastAsia="Times New Roman" w:hAnsi="Times New Roman" w:cs="Times New Roman"/>
          <w:sz w:val="22"/>
          <w:szCs w:val="22"/>
          <w:highlight w:val="white"/>
        </w:rPr>
        <w:t>суммы подлежащего уплате налога по операциям, совершенным в рамках Договора, при этом, для целей применения данного положения Стороны исходят из следующего:</w:t>
      </w:r>
    </w:p>
    <w:p w14:paraId="5ADC58E2" w14:textId="77777777" w:rsidR="00243502" w:rsidRDefault="00243502" w:rsidP="00243502">
      <w:pPr>
        <w:ind w:left="-709" w:firstLine="709"/>
        <w:jc w:val="both"/>
        <w:rPr>
          <w:rFonts w:ascii="Times New Roman" w:eastAsia="Times New Roman" w:hAnsi="Times New Roman" w:cs="Times New Roman"/>
          <w:sz w:val="22"/>
          <w:szCs w:val="22"/>
        </w:rPr>
      </w:pPr>
      <w:r>
        <w:rPr>
          <w:rFonts w:ascii="Times New Roman" w:eastAsia="Times New Roman" w:hAnsi="Times New Roman" w:cs="Times New Roman"/>
          <w:b/>
          <w:sz w:val="22"/>
          <w:szCs w:val="22"/>
        </w:rPr>
        <w:t>•</w:t>
      </w:r>
      <w:r>
        <w:rPr>
          <w:rFonts w:ascii="Times New Roman" w:eastAsia="Times New Roman" w:hAnsi="Times New Roman" w:cs="Times New Roman"/>
          <w:sz w:val="22"/>
          <w:szCs w:val="22"/>
        </w:rPr>
        <w:t xml:space="preserve"> в понимании Сторон, существенное значение для возможности применения вычета по НДС имеет </w:t>
      </w:r>
      <w:r>
        <w:rPr>
          <w:rFonts w:ascii="Times New Roman" w:eastAsia="Times New Roman" w:hAnsi="Times New Roman" w:cs="Times New Roman"/>
          <w:sz w:val="22"/>
          <w:szCs w:val="22"/>
          <w:highlight w:val="white"/>
        </w:rPr>
        <w:t xml:space="preserve">наличие сформированного в бюджете источника применения такого вычета, в связи с чем, </w:t>
      </w:r>
      <w:r>
        <w:rPr>
          <w:rFonts w:ascii="Times New Roman" w:eastAsia="Times New Roman" w:hAnsi="Times New Roman" w:cs="Times New Roman"/>
          <w:sz w:val="22"/>
          <w:szCs w:val="22"/>
        </w:rPr>
        <w:t>Исполнитель признает отсутствие в бюджете сформированного источника для применения вычета по НДС существенным и достаточным основанием для неприменения Заказчиком вычета по операциям из настоящего Договора и не будет требовать от Заказчика доказывания иных обстоятельств в обоснование отказа Заказчика в применении вычета. Наличие (урегулирование/не урегулирование) несформированного по цепочке поставщиков товаров (работ/услуг) с участием Исполнителя источника для применения Заказчиком вычета по НДС подтверждается информационными письмами территориальных налоговых органов, направляемыми в связи с дачей Исполнителем соответствующего согласия на признание общедоступными сведений налоговой тайны, согласно п. 1.2.2. настоящего Соглашения;</w:t>
      </w:r>
    </w:p>
    <w:p w14:paraId="524ABC4E" w14:textId="77777777" w:rsidR="00243502" w:rsidRDefault="00243502" w:rsidP="00243502">
      <w:pPr>
        <w:ind w:left="-709" w:firstLine="709"/>
        <w:jc w:val="both"/>
        <w:rPr>
          <w:rFonts w:ascii="Times New Roman" w:eastAsia="Times New Roman" w:hAnsi="Times New Roman" w:cs="Times New Roman"/>
          <w:sz w:val="22"/>
          <w:szCs w:val="22"/>
        </w:rPr>
      </w:pPr>
      <w:r>
        <w:rPr>
          <w:rFonts w:ascii="Times New Roman" w:eastAsia="Times New Roman" w:hAnsi="Times New Roman" w:cs="Times New Roman"/>
          <w:b/>
          <w:sz w:val="22"/>
          <w:szCs w:val="22"/>
        </w:rPr>
        <w:t xml:space="preserve">• </w:t>
      </w:r>
      <w:r>
        <w:rPr>
          <w:rFonts w:ascii="Times New Roman" w:eastAsia="Times New Roman" w:hAnsi="Times New Roman" w:cs="Times New Roman"/>
          <w:sz w:val="22"/>
          <w:szCs w:val="22"/>
        </w:rPr>
        <w:t>добровольный отказ Заказчика в применении вычета по НДС выражается в подаче Заказчиком в налоговый орган уточненной налоговой декларации с полным или частичным исключением операций совершенных в рамках Договора с Исполнителем;</w:t>
      </w:r>
    </w:p>
    <w:p w14:paraId="1826CCE3" w14:textId="77777777" w:rsidR="00243502" w:rsidRDefault="00243502" w:rsidP="00243502">
      <w:pPr>
        <w:widowControl/>
        <w:pBdr>
          <w:top w:val="nil"/>
          <w:left w:val="nil"/>
          <w:bottom w:val="nil"/>
          <w:right w:val="nil"/>
          <w:between w:val="nil"/>
        </w:pBdr>
        <w:tabs>
          <w:tab w:val="left" w:pos="3402"/>
        </w:tabs>
        <w:ind w:left="-709" w:firstLine="709"/>
        <w:jc w:val="both"/>
        <w:rPr>
          <w:rFonts w:ascii="Times New Roman" w:eastAsia="Times New Roman" w:hAnsi="Times New Roman" w:cs="Times New Roman"/>
          <w:color w:val="000000"/>
          <w:sz w:val="22"/>
          <w:szCs w:val="22"/>
        </w:rPr>
      </w:pPr>
      <w:r>
        <w:rPr>
          <w:rFonts w:ascii="Times New Roman" w:eastAsia="Times New Roman" w:hAnsi="Times New Roman" w:cs="Times New Roman"/>
          <w:b/>
          <w:color w:val="000000"/>
          <w:sz w:val="22"/>
          <w:szCs w:val="22"/>
        </w:rPr>
        <w:t xml:space="preserve">• </w:t>
      </w:r>
      <w:r>
        <w:rPr>
          <w:rFonts w:ascii="Times New Roman" w:eastAsia="Times New Roman" w:hAnsi="Times New Roman" w:cs="Times New Roman"/>
          <w:color w:val="000000"/>
          <w:sz w:val="22"/>
          <w:szCs w:val="22"/>
        </w:rPr>
        <w:t>устранение признаков несформированного по цепочке хозяйственных операций с участием Исполнителя источника для принятия к вычету сумм НДС осуществляется путем формирования в бюджете источника для применения Заказчиком вычета по НДС, т.е. путем надлежащего декларирования и уплаты соответствующей суммы НДС в бюджет;</w:t>
      </w:r>
    </w:p>
    <w:p w14:paraId="238EDE0F" w14:textId="77777777" w:rsidR="00243502" w:rsidRDefault="00243502" w:rsidP="00243502">
      <w:pPr>
        <w:ind w:left="-709" w:firstLine="709"/>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несформированный источник для принятия к вычету сумм НДС определяется не только в отношении прямой сделки между Заказчиком и Исполнителем, но и в ситуации, когда продавец (подрядчик, исполнитель) или его контрагенты не обеспечили наличие источника для применения вычета по сделкам в связанной цепочке (цепочке поставщиков товаров, работ, услуг);</w:t>
      </w:r>
    </w:p>
    <w:p w14:paraId="3AE9A4C4" w14:textId="6709BB7C" w:rsidR="00243502" w:rsidRDefault="00243502" w:rsidP="00243502">
      <w:pPr>
        <w:ind w:left="-709" w:firstLine="709"/>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2.2.2. При получении Исполнителем Уведомления (согласно форме, являющейся Приложением №</w:t>
      </w:r>
      <w:r w:rsidR="00854C54">
        <w:rPr>
          <w:rFonts w:ascii="Times New Roman" w:eastAsia="Times New Roman" w:hAnsi="Times New Roman" w:cs="Times New Roman"/>
          <w:sz w:val="22"/>
          <w:szCs w:val="22"/>
        </w:rPr>
        <w:t xml:space="preserve">1 </w:t>
      </w:r>
      <w:r>
        <w:rPr>
          <w:rFonts w:ascii="Times New Roman" w:eastAsia="Times New Roman" w:hAnsi="Times New Roman" w:cs="Times New Roman"/>
          <w:sz w:val="22"/>
          <w:szCs w:val="22"/>
        </w:rPr>
        <w:t>к настоящему Соглашению) от Заказчика, сформированного на основании Информационного письма территориального налогового органа о наличии сведений о несформированном по цепочке хозяйственных операций с участием Исполнителя источнике для принятия к вычету сумм НДС, Исполнитель обязуется обеспечить устранение таких признаков в сроки, установленные в Информационном письме территориального налогового органа и указанные в Уведомлении.</w:t>
      </w:r>
    </w:p>
    <w:p w14:paraId="3062B956" w14:textId="77777777" w:rsidR="00243502" w:rsidRDefault="00243502" w:rsidP="00243502">
      <w:pPr>
        <w:ind w:left="-709" w:firstLine="709"/>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Исполнение обязательства, указанного в настоящем пункте, обеспечивается уменьшением суммы, подлежащей оплате Заказчиком Исполнителю из очередных текущих платежей, на сумму, равную </w:t>
      </w:r>
      <w:proofErr w:type="gramStart"/>
      <w:r>
        <w:rPr>
          <w:rFonts w:ascii="Times New Roman" w:eastAsia="Times New Roman" w:hAnsi="Times New Roman" w:cs="Times New Roman"/>
          <w:sz w:val="22"/>
          <w:szCs w:val="22"/>
        </w:rPr>
        <w:t>сумме  НДС</w:t>
      </w:r>
      <w:proofErr w:type="gramEnd"/>
      <w:r>
        <w:rPr>
          <w:rFonts w:ascii="Times New Roman" w:eastAsia="Times New Roman" w:hAnsi="Times New Roman" w:cs="Times New Roman"/>
          <w:sz w:val="22"/>
          <w:szCs w:val="22"/>
        </w:rPr>
        <w:t xml:space="preserve"> по операциям из Договора за отчетный квартал, по итогам которого выявлен несформированный источник для применения вычета по НДС. Данная сумма остается в распоряжении Заказчика без применения к Заказчику какой-либо ответственности за нарушение сроков оплаты по Договору на срок не более 3 (трех) рабочих дней с даты получения Заказчиком Информационного письма территориального налогового органа об урегулировании/не урегулировании ранее выявленного несформированного по цепочке поставщиков товаров (работ/услуг) с участием Исполнителя источника для применения вычета по НДС. Если Исполнитель не обеспечил устранение признаков несформированного источника для применения вычета по НДС (что подтверждается Информационным письмом территориального налогового органа о том, что ситуации с ранее выявленным несформированным по цепочке поставщиков товаров (работ/услуг) с участием Исполнителя источником для применения Заказчиком вычета по НДС не была урегулирована в предложенный срок), вследствие чего Заказчик отказался от применения вычета по НДС за соответствующий период, данная сумма покрывает требование Заказчика о возмещении имущественных потерь, понесенных последним ввиду такого отказа.</w:t>
      </w:r>
    </w:p>
    <w:p w14:paraId="566CF2AE" w14:textId="77777777" w:rsidR="00243502" w:rsidRDefault="00243502" w:rsidP="00243502">
      <w:pPr>
        <w:tabs>
          <w:tab w:val="left" w:pos="2160"/>
        </w:tabs>
        <w:ind w:left="-709" w:firstLine="709"/>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2.2.3. Стороны заранее оценили размер имущественных потерь, которые Исполнитель обязуется возместить Заказчику в случае добровольного неприменения Заказчиком вычета по налогу на добавленную стоимость по операциям с Исполнителем, в размере, равном сумме уплаченного Заказчиком налога на добавленную стоимость, а также сумме уплаченных пени. </w:t>
      </w:r>
    </w:p>
    <w:p w14:paraId="2CA6E045" w14:textId="77777777" w:rsidR="00243502" w:rsidRPr="00B00EEC" w:rsidRDefault="00243502" w:rsidP="00243502">
      <w:pPr>
        <w:tabs>
          <w:tab w:val="left" w:pos="2160"/>
        </w:tabs>
        <w:ind w:left="-709" w:firstLine="709"/>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2.2.4. Для подтверждения факта наступления обстоятельств, с которыми стороны связывают обязанность Исполнителя возместить имущественные потери Заказчика, согласно п. 2.2. настоящего Соглашения, достаточным доказательством будет являться Информационное письмо территориального налогового органа, переданное по каналам телекоммуникационной связи о том, что ситуация с выявленными обстоятельствами, свидетельствующими о наличии несформированного источника по цепочке поставщиков товаров (работ, услуг) для принятия Заказчиком к вычету сумм НДС по взаимоотношениям с Исполнителем считается урегулированной для Заказчика в связи с подачей последним уточненной налоговой декларации, исключением из вычетов </w:t>
      </w:r>
      <w:r w:rsidRPr="00B00EEC">
        <w:rPr>
          <w:rFonts w:ascii="Times New Roman" w:eastAsia="Times New Roman" w:hAnsi="Times New Roman" w:cs="Times New Roman"/>
          <w:sz w:val="22"/>
          <w:szCs w:val="22"/>
        </w:rPr>
        <w:t xml:space="preserve">соответствующей суммы НДС по взаимоотношениям с контрагентом-Исполнителем, при этом для Исполнителя ситуация считается неурегулированной. </w:t>
      </w:r>
    </w:p>
    <w:p w14:paraId="18F66F7D" w14:textId="77777777" w:rsidR="00243502" w:rsidRDefault="00243502" w:rsidP="00243502">
      <w:pPr>
        <w:tabs>
          <w:tab w:val="left" w:pos="2160"/>
        </w:tabs>
        <w:ind w:left="-709" w:firstLine="709"/>
        <w:jc w:val="both"/>
        <w:rPr>
          <w:rFonts w:ascii="Times New Roman" w:eastAsia="Times New Roman" w:hAnsi="Times New Roman" w:cs="Times New Roman"/>
          <w:sz w:val="22"/>
          <w:szCs w:val="22"/>
        </w:rPr>
      </w:pPr>
      <w:r w:rsidRPr="00B00EEC">
        <w:rPr>
          <w:rFonts w:ascii="Times New Roman" w:eastAsia="Times New Roman" w:hAnsi="Times New Roman" w:cs="Times New Roman"/>
          <w:sz w:val="22"/>
          <w:szCs w:val="22"/>
        </w:rPr>
        <w:t xml:space="preserve">2.3. Исполнитель обязуется возместить Заказчику имущественные потери и/или убытки в течение 10 (десяти) рабочих дней с даты получения Исполнителем соответствующего требования Заказчика. В случае направления указанного требования по почте заказным письмом оно считается </w:t>
      </w:r>
      <w:r>
        <w:rPr>
          <w:rFonts w:ascii="Times New Roman" w:eastAsia="Times New Roman" w:hAnsi="Times New Roman" w:cs="Times New Roman"/>
          <w:sz w:val="22"/>
          <w:szCs w:val="22"/>
        </w:rPr>
        <w:t>полученным Исполнителем по истечении 6 (шести) дней с даты направления заказного письма.</w:t>
      </w:r>
    </w:p>
    <w:p w14:paraId="411FDFA2" w14:textId="77777777" w:rsidR="00243502" w:rsidRPr="00B00EEC" w:rsidRDefault="00243502" w:rsidP="00243502">
      <w:pPr>
        <w:tabs>
          <w:tab w:val="left" w:pos="2160"/>
        </w:tabs>
        <w:ind w:left="-709" w:firstLine="709"/>
        <w:jc w:val="both"/>
        <w:rPr>
          <w:rFonts w:ascii="Times New Roman" w:eastAsia="Times New Roman" w:hAnsi="Times New Roman" w:cs="Times New Roman"/>
          <w:sz w:val="22"/>
          <w:szCs w:val="22"/>
        </w:rPr>
      </w:pPr>
      <w:r w:rsidRPr="00B00EEC">
        <w:rPr>
          <w:rFonts w:ascii="Times New Roman" w:eastAsia="Times New Roman" w:hAnsi="Times New Roman" w:cs="Times New Roman"/>
          <w:sz w:val="22"/>
          <w:szCs w:val="22"/>
        </w:rPr>
        <w:t>2.4. Заказчик вправе удовлетворить требования к Исполнителю о возмещении имущественных потерь и /или убытков из денежных средств, причитающихся выплате Исполнителю по любым основаниям, направив уведомление о зачете Исполнителю.</w:t>
      </w:r>
    </w:p>
    <w:p w14:paraId="6AC585A5" w14:textId="10FF8977" w:rsidR="00243502" w:rsidRDefault="00243502" w:rsidP="00402AA6">
      <w:pPr>
        <w:pStyle w:val="ac"/>
        <w:widowControl/>
        <w:numPr>
          <w:ilvl w:val="0"/>
          <w:numId w:val="5"/>
        </w:numPr>
        <w:pBdr>
          <w:top w:val="nil"/>
          <w:left w:val="nil"/>
          <w:bottom w:val="nil"/>
          <w:right w:val="nil"/>
          <w:between w:val="nil"/>
        </w:pBdr>
        <w:ind w:left="-709" w:firstLine="709"/>
        <w:jc w:val="both"/>
        <w:rPr>
          <w:rFonts w:ascii="Times New Roman" w:eastAsia="Times New Roman" w:hAnsi="Times New Roman" w:cs="Times New Roman"/>
          <w:i/>
          <w:color w:val="000000"/>
          <w:sz w:val="22"/>
          <w:szCs w:val="22"/>
        </w:rPr>
      </w:pPr>
      <w:bookmarkStart w:id="6" w:name="_1fob9te" w:colFirst="0" w:colLast="0"/>
      <w:bookmarkEnd w:id="6"/>
      <w:r w:rsidRPr="00B00EEC">
        <w:rPr>
          <w:rFonts w:ascii="Times New Roman" w:eastAsia="Times New Roman" w:hAnsi="Times New Roman" w:cs="Times New Roman"/>
          <w:i/>
          <w:sz w:val="22"/>
          <w:szCs w:val="22"/>
        </w:rPr>
        <w:t xml:space="preserve"> </w:t>
      </w:r>
      <w:r w:rsidR="000C3E98" w:rsidRPr="00243502">
        <w:rPr>
          <w:rFonts w:ascii="Times New Roman" w:eastAsia="Times New Roman" w:hAnsi="Times New Roman" w:cs="Times New Roman"/>
          <w:color w:val="00000A"/>
          <w:sz w:val="22"/>
          <w:szCs w:val="22"/>
        </w:rPr>
        <w:t xml:space="preserve">Стороны признают, что условия настоящего Соглашения направлены на обеспечение имущественных интересов каждой из Сторон вне зависимости от действительности, исполнимости, </w:t>
      </w:r>
      <w:proofErr w:type="spellStart"/>
      <w:r w:rsidR="000C3E98" w:rsidRPr="00243502">
        <w:rPr>
          <w:rFonts w:ascii="Times New Roman" w:eastAsia="Times New Roman" w:hAnsi="Times New Roman" w:cs="Times New Roman"/>
          <w:color w:val="00000A"/>
          <w:sz w:val="22"/>
          <w:szCs w:val="22"/>
        </w:rPr>
        <w:t>заключенности</w:t>
      </w:r>
      <w:proofErr w:type="spellEnd"/>
      <w:r w:rsidR="000C3E98" w:rsidRPr="00243502">
        <w:rPr>
          <w:rFonts w:ascii="Times New Roman" w:eastAsia="Times New Roman" w:hAnsi="Times New Roman" w:cs="Times New Roman"/>
          <w:color w:val="00000A"/>
          <w:sz w:val="22"/>
          <w:szCs w:val="22"/>
        </w:rPr>
        <w:t xml:space="preserve"> Договора. В связи с этим Стороны рассматривают условия настоящего Соглашения в качестве самостоятельного, автономного соглашения, не зависящего от основного обязательства по Договору. В случае признания Договора недействительным, незаключенным, истечения срока его действия, условия настоящего Соглашения сохраняют юридическую силу. Ни одна из Сторон не имеет права оспаривать данные положения по причинам, связанным, зависящим или вытекающим из Договора.</w:t>
      </w:r>
    </w:p>
    <w:p w14:paraId="1214CE1D" w14:textId="36A4F963" w:rsidR="00737D6D" w:rsidRPr="00243502" w:rsidRDefault="000C3E98" w:rsidP="00402AA6">
      <w:pPr>
        <w:pStyle w:val="ac"/>
        <w:widowControl/>
        <w:numPr>
          <w:ilvl w:val="0"/>
          <w:numId w:val="5"/>
        </w:numPr>
        <w:pBdr>
          <w:top w:val="nil"/>
          <w:left w:val="nil"/>
          <w:bottom w:val="nil"/>
          <w:right w:val="nil"/>
          <w:between w:val="nil"/>
        </w:pBdr>
        <w:ind w:left="-709" w:firstLine="709"/>
        <w:jc w:val="both"/>
        <w:rPr>
          <w:rFonts w:ascii="Times New Roman" w:eastAsia="Times New Roman" w:hAnsi="Times New Roman" w:cs="Times New Roman"/>
          <w:i/>
          <w:color w:val="000000"/>
          <w:sz w:val="22"/>
          <w:szCs w:val="22"/>
        </w:rPr>
      </w:pPr>
      <w:r w:rsidRPr="00243502">
        <w:rPr>
          <w:rFonts w:ascii="Times New Roman" w:eastAsia="Times New Roman" w:hAnsi="Times New Roman" w:cs="Times New Roman"/>
          <w:color w:val="00000A"/>
          <w:sz w:val="22"/>
          <w:szCs w:val="22"/>
        </w:rPr>
        <w:t xml:space="preserve">Стороны договорились, что в случае, если какое-либо из положений Договора находится в противоречии с положениями настоящего Соглашения по аналогичному условию регулирования, то преимущества имеют положения настоящего Соглашения, вне зависимости от хронологии заключения соответствующих условий, если иное прямо не указано сторонами совместно. </w:t>
      </w:r>
    </w:p>
    <w:p w14:paraId="4333EA67" w14:textId="59E97F3F" w:rsidR="00737D6D" w:rsidRDefault="00402AA6">
      <w:pPr>
        <w:widowControl/>
        <w:pBdr>
          <w:top w:val="nil"/>
          <w:left w:val="nil"/>
          <w:bottom w:val="nil"/>
          <w:right w:val="nil"/>
          <w:between w:val="nil"/>
        </w:pBdr>
        <w:ind w:left="-709" w:firstLine="709"/>
        <w:jc w:val="both"/>
        <w:rPr>
          <w:rFonts w:ascii="Times New Roman" w:eastAsia="Times New Roman" w:hAnsi="Times New Roman" w:cs="Times New Roman"/>
          <w:b/>
          <w:color w:val="000000"/>
          <w:sz w:val="22"/>
          <w:szCs w:val="22"/>
        </w:rPr>
      </w:pPr>
      <w:r>
        <w:rPr>
          <w:rFonts w:ascii="Times New Roman" w:eastAsia="Times New Roman" w:hAnsi="Times New Roman" w:cs="Times New Roman"/>
          <w:b/>
          <w:color w:val="000000"/>
          <w:sz w:val="22"/>
          <w:szCs w:val="22"/>
        </w:rPr>
        <w:t>5</w:t>
      </w:r>
      <w:r w:rsidR="000C3E98">
        <w:rPr>
          <w:rFonts w:ascii="Times New Roman" w:eastAsia="Times New Roman" w:hAnsi="Times New Roman" w:cs="Times New Roman"/>
          <w:b/>
          <w:color w:val="000000"/>
          <w:sz w:val="22"/>
          <w:szCs w:val="22"/>
        </w:rPr>
        <w:t>. Положения о защите персональных данных</w:t>
      </w:r>
    </w:p>
    <w:p w14:paraId="39B45047" w14:textId="7E078238" w:rsidR="00737D6D" w:rsidRDefault="00402AA6">
      <w:pPr>
        <w:widowControl/>
        <w:pBdr>
          <w:top w:val="nil"/>
          <w:left w:val="nil"/>
          <w:bottom w:val="nil"/>
          <w:right w:val="nil"/>
          <w:between w:val="nil"/>
        </w:pBdr>
        <w:ind w:left="-709" w:firstLine="709"/>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5</w:t>
      </w:r>
      <w:r w:rsidR="000C3E98">
        <w:rPr>
          <w:rFonts w:ascii="Times New Roman" w:eastAsia="Times New Roman" w:hAnsi="Times New Roman" w:cs="Times New Roman"/>
          <w:color w:val="000000"/>
          <w:sz w:val="22"/>
          <w:szCs w:val="22"/>
        </w:rPr>
        <w:t>.1. Исполнитель гарантирует Заказчику, что он правомерно обладает и передает Заказчику в целях исполнения Договора персональные данные третьих (физических) лиц (далее совместно именуемые – «субъекты персональных данных»), в том числе, с учетом наличия соответствующих согласий субъектов персональных данных, с соблюдением целей обработки персональных данных, а также при обеспечении дальнейшей безопасности и конфиденциальности персональных данных субъектов персональных данных при их обработке.</w:t>
      </w:r>
    </w:p>
    <w:p w14:paraId="55788BFC" w14:textId="1D811CE2" w:rsidR="00737D6D" w:rsidRDefault="00402AA6">
      <w:pPr>
        <w:widowControl/>
        <w:pBdr>
          <w:top w:val="nil"/>
          <w:left w:val="nil"/>
          <w:bottom w:val="nil"/>
          <w:right w:val="nil"/>
          <w:between w:val="nil"/>
        </w:pBdr>
        <w:ind w:left="-709" w:firstLine="709"/>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5</w:t>
      </w:r>
      <w:r w:rsidR="000C3E98">
        <w:rPr>
          <w:rFonts w:ascii="Times New Roman" w:eastAsia="Times New Roman" w:hAnsi="Times New Roman" w:cs="Times New Roman"/>
          <w:color w:val="000000"/>
          <w:sz w:val="22"/>
          <w:szCs w:val="22"/>
        </w:rPr>
        <w:t>.2. В случае если в ходе выполнения обязательств по Договору Заказчику передаются, предоставляется доступ или иным способом становятся известными персональные данные третьих (физических) лиц, Заказчик обязуется соблюдать следующие правила и предоставляет следующие гарантии в связи с действиями (операциями) с персональными данными субъектов персональных данных:</w:t>
      </w:r>
    </w:p>
    <w:p w14:paraId="0C9F145F" w14:textId="77777777" w:rsidR="00737D6D" w:rsidRDefault="000C3E98">
      <w:pPr>
        <w:pBdr>
          <w:top w:val="nil"/>
          <w:left w:val="nil"/>
          <w:bottom w:val="nil"/>
          <w:right w:val="nil"/>
          <w:between w:val="nil"/>
        </w:pBdr>
        <w:tabs>
          <w:tab w:val="left" w:pos="722"/>
        </w:tabs>
        <w:ind w:left="-709" w:firstLine="709"/>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Заказчик обязуется обеспечить обработку персональных данных субъектов персональных данных с соблюдением всех применимых требований законодательства Российской Федерации в области защиты персональных данных;</w:t>
      </w:r>
    </w:p>
    <w:p w14:paraId="4DDD4179" w14:textId="77777777" w:rsidR="00737D6D" w:rsidRDefault="000C3E98">
      <w:pPr>
        <w:pBdr>
          <w:top w:val="nil"/>
          <w:left w:val="nil"/>
          <w:bottom w:val="nil"/>
          <w:right w:val="nil"/>
          <w:between w:val="nil"/>
        </w:pBdr>
        <w:tabs>
          <w:tab w:val="left" w:pos="722"/>
        </w:tabs>
        <w:ind w:left="-709" w:firstLine="709"/>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xml:space="preserve">• Заказчик обязуется обрабатывать персональные данные субъектов персональных данных только в объеме и в целях исполнения Договора, в том числе, в целях подтверждения гарантий и заверений, данных Исполнителем; </w:t>
      </w:r>
    </w:p>
    <w:p w14:paraId="0C299BD7" w14:textId="4553CBCB" w:rsidR="00737D6D" w:rsidRDefault="00402AA6">
      <w:pPr>
        <w:widowControl/>
        <w:pBdr>
          <w:top w:val="nil"/>
          <w:left w:val="nil"/>
          <w:bottom w:val="nil"/>
          <w:right w:val="nil"/>
          <w:between w:val="nil"/>
        </w:pBdr>
        <w:tabs>
          <w:tab w:val="left" w:pos="-709"/>
          <w:tab w:val="left" w:pos="284"/>
        </w:tabs>
        <w:ind w:left="-709" w:firstLine="709"/>
        <w:jc w:val="both"/>
        <w:rPr>
          <w:rFonts w:ascii="Times New Roman" w:eastAsia="Times New Roman" w:hAnsi="Times New Roman" w:cs="Times New Roman"/>
          <w:color w:val="000000"/>
          <w:sz w:val="22"/>
          <w:szCs w:val="22"/>
        </w:rPr>
      </w:pPr>
      <w:r>
        <w:rPr>
          <w:rFonts w:ascii="Times New Roman" w:eastAsia="Times New Roman" w:hAnsi="Times New Roman" w:cs="Times New Roman"/>
          <w:b/>
          <w:color w:val="000000"/>
          <w:sz w:val="22"/>
          <w:szCs w:val="22"/>
        </w:rPr>
        <w:t>6</w:t>
      </w:r>
      <w:r w:rsidR="000C3E98">
        <w:rPr>
          <w:rFonts w:ascii="Times New Roman" w:eastAsia="Times New Roman" w:hAnsi="Times New Roman" w:cs="Times New Roman"/>
          <w:b/>
          <w:color w:val="000000"/>
          <w:sz w:val="22"/>
          <w:szCs w:val="22"/>
        </w:rPr>
        <w:t>.</w:t>
      </w:r>
      <w:r w:rsidR="000C3E98">
        <w:rPr>
          <w:rFonts w:ascii="Times New Roman" w:eastAsia="Times New Roman" w:hAnsi="Times New Roman" w:cs="Times New Roman"/>
          <w:color w:val="000000"/>
          <w:sz w:val="22"/>
          <w:szCs w:val="22"/>
        </w:rPr>
        <w:t xml:space="preserve"> Стороны обязуются незамедлительно известить другую сторону о том, что указанные в Соглашении заверения об обстоятельствах перестают быть достоверными вне зависимости от причин такового.</w:t>
      </w:r>
    </w:p>
    <w:p w14:paraId="334C4C0A" w14:textId="77777777" w:rsidR="00737D6D" w:rsidRDefault="00737D6D">
      <w:pPr>
        <w:pBdr>
          <w:top w:val="nil"/>
          <w:left w:val="nil"/>
          <w:bottom w:val="nil"/>
          <w:right w:val="nil"/>
          <w:between w:val="nil"/>
        </w:pBdr>
        <w:ind w:right="150"/>
        <w:rPr>
          <w:rFonts w:ascii="Times New Roman" w:eastAsia="Times New Roman" w:hAnsi="Times New Roman" w:cs="Times New Roman"/>
          <w:color w:val="000000"/>
          <w:sz w:val="22"/>
          <w:szCs w:val="22"/>
        </w:rPr>
      </w:pPr>
    </w:p>
    <w:p w14:paraId="61FA2DB5" w14:textId="77777777" w:rsidR="00DC3729" w:rsidRPr="00402AA6" w:rsidRDefault="00DC3729" w:rsidP="00402AA6">
      <w:pPr>
        <w:pBdr>
          <w:top w:val="nil"/>
          <w:left w:val="nil"/>
          <w:bottom w:val="nil"/>
          <w:right w:val="nil"/>
          <w:between w:val="nil"/>
        </w:pBdr>
        <w:tabs>
          <w:tab w:val="left" w:pos="722"/>
        </w:tabs>
        <w:ind w:left="-709" w:firstLine="709"/>
        <w:jc w:val="center"/>
        <w:rPr>
          <w:rFonts w:ascii="Times New Roman" w:eastAsia="Times New Roman" w:hAnsi="Times New Roman" w:cs="Times New Roman"/>
          <w:color w:val="000000"/>
          <w:sz w:val="22"/>
          <w:szCs w:val="22"/>
        </w:rPr>
      </w:pPr>
      <w:r w:rsidRPr="00402AA6">
        <w:rPr>
          <w:rFonts w:ascii="Times New Roman" w:eastAsia="Times New Roman" w:hAnsi="Times New Roman" w:cs="Times New Roman"/>
          <w:color w:val="000000"/>
          <w:sz w:val="22"/>
          <w:szCs w:val="22"/>
        </w:rPr>
        <w:t>ПОДПИСИ СТОРОН:</w:t>
      </w:r>
    </w:p>
    <w:p w14:paraId="55B85F2E" w14:textId="77777777" w:rsidR="00DC3729" w:rsidRPr="00402AA6" w:rsidRDefault="00DC3729" w:rsidP="00402AA6">
      <w:pPr>
        <w:pBdr>
          <w:top w:val="nil"/>
          <w:left w:val="nil"/>
          <w:bottom w:val="nil"/>
          <w:right w:val="nil"/>
          <w:between w:val="nil"/>
        </w:pBdr>
        <w:tabs>
          <w:tab w:val="left" w:pos="722"/>
        </w:tabs>
        <w:ind w:left="-709" w:firstLine="709"/>
        <w:jc w:val="both"/>
        <w:rPr>
          <w:rFonts w:ascii="Times New Roman" w:eastAsia="Times New Roman" w:hAnsi="Times New Roman" w:cs="Times New Roman"/>
          <w:color w:val="000000"/>
          <w:sz w:val="22"/>
          <w:szCs w:val="22"/>
        </w:rPr>
      </w:pPr>
    </w:p>
    <w:tbl>
      <w:tblPr>
        <w:tblpPr w:leftFromText="180" w:rightFromText="180" w:vertAnchor="text" w:horzAnchor="margin" w:tblpX="74" w:tblpY="107"/>
        <w:tblW w:w="9532" w:type="dxa"/>
        <w:tblLook w:val="01E0" w:firstRow="1" w:lastRow="1" w:firstColumn="1" w:lastColumn="1" w:noHBand="0" w:noVBand="0"/>
      </w:tblPr>
      <w:tblGrid>
        <w:gridCol w:w="4903"/>
        <w:gridCol w:w="4629"/>
      </w:tblGrid>
      <w:tr w:rsidR="00DC3729" w:rsidRPr="00DC3729" w14:paraId="5F87B92B" w14:textId="77777777" w:rsidTr="00520F01">
        <w:tc>
          <w:tcPr>
            <w:tcW w:w="4928" w:type="dxa"/>
          </w:tcPr>
          <w:p w14:paraId="1D284D2B" w14:textId="313EDB59" w:rsidR="00DC3729" w:rsidRPr="00402AA6" w:rsidRDefault="00DC3729" w:rsidP="00402AA6">
            <w:pPr>
              <w:tabs>
                <w:tab w:val="left" w:pos="722"/>
              </w:tabs>
              <w:ind w:left="-709" w:firstLine="709"/>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Исполнитель</w:t>
            </w:r>
          </w:p>
          <w:p w14:paraId="2E251BDA" w14:textId="77777777" w:rsidR="00DC3729" w:rsidRPr="00402AA6" w:rsidRDefault="00DC3729" w:rsidP="00402AA6">
            <w:pPr>
              <w:tabs>
                <w:tab w:val="left" w:pos="722"/>
              </w:tabs>
              <w:ind w:left="-709" w:firstLine="709"/>
              <w:jc w:val="both"/>
              <w:rPr>
                <w:rFonts w:ascii="Times New Roman" w:eastAsia="Times New Roman" w:hAnsi="Times New Roman" w:cs="Times New Roman"/>
                <w:color w:val="000000"/>
                <w:sz w:val="22"/>
                <w:szCs w:val="22"/>
              </w:rPr>
            </w:pPr>
          </w:p>
          <w:p w14:paraId="60AA3AA2" w14:textId="77777777" w:rsidR="00DC3729" w:rsidRPr="00402AA6" w:rsidRDefault="00DC3729" w:rsidP="00402AA6">
            <w:pPr>
              <w:tabs>
                <w:tab w:val="left" w:pos="722"/>
              </w:tabs>
              <w:ind w:left="-709" w:firstLine="709"/>
              <w:jc w:val="both"/>
              <w:rPr>
                <w:rFonts w:ascii="Times New Roman" w:eastAsia="Times New Roman" w:hAnsi="Times New Roman" w:cs="Times New Roman"/>
                <w:color w:val="000000"/>
                <w:sz w:val="22"/>
                <w:szCs w:val="22"/>
              </w:rPr>
            </w:pPr>
          </w:p>
          <w:p w14:paraId="7D983AC8" w14:textId="77777777" w:rsidR="00DC3729" w:rsidRPr="00402AA6" w:rsidRDefault="00DC3729" w:rsidP="00402AA6">
            <w:pPr>
              <w:tabs>
                <w:tab w:val="left" w:pos="722"/>
              </w:tabs>
              <w:ind w:left="-709" w:firstLine="709"/>
              <w:jc w:val="both"/>
              <w:rPr>
                <w:rFonts w:ascii="Times New Roman" w:eastAsia="Times New Roman" w:hAnsi="Times New Roman" w:cs="Times New Roman"/>
                <w:color w:val="000000"/>
                <w:sz w:val="22"/>
                <w:szCs w:val="22"/>
              </w:rPr>
            </w:pPr>
            <w:r w:rsidRPr="00402AA6">
              <w:rPr>
                <w:rFonts w:ascii="Times New Roman" w:eastAsia="Times New Roman" w:hAnsi="Times New Roman" w:cs="Times New Roman"/>
                <w:color w:val="000000"/>
                <w:sz w:val="22"/>
                <w:szCs w:val="22"/>
              </w:rPr>
              <w:t xml:space="preserve">________________________/_____________/ </w:t>
            </w:r>
          </w:p>
        </w:tc>
        <w:tc>
          <w:tcPr>
            <w:tcW w:w="4604" w:type="dxa"/>
          </w:tcPr>
          <w:p w14:paraId="5413F401" w14:textId="57BDBB56" w:rsidR="00DC3729" w:rsidRPr="00402AA6" w:rsidRDefault="00DC3729" w:rsidP="00402AA6">
            <w:pPr>
              <w:tabs>
                <w:tab w:val="left" w:pos="722"/>
              </w:tabs>
              <w:ind w:left="-709" w:firstLine="709"/>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Заказчик</w:t>
            </w:r>
          </w:p>
          <w:p w14:paraId="1C84B331" w14:textId="1A67FF97" w:rsidR="00DC3729" w:rsidRPr="00402AA6" w:rsidDel="000211EF" w:rsidRDefault="00DC3729" w:rsidP="00402AA6">
            <w:pPr>
              <w:tabs>
                <w:tab w:val="left" w:pos="722"/>
              </w:tabs>
              <w:ind w:left="-709" w:firstLine="709"/>
              <w:jc w:val="both"/>
              <w:rPr>
                <w:del w:id="7" w:author="Неманова Светлана Владимировна" w:date="2023-09-27T16:25:00Z"/>
                <w:rFonts w:ascii="Times New Roman" w:eastAsia="Times New Roman" w:hAnsi="Times New Roman" w:cs="Times New Roman"/>
                <w:color w:val="000000"/>
                <w:sz w:val="22"/>
                <w:szCs w:val="22"/>
              </w:rPr>
            </w:pPr>
            <w:bookmarkStart w:id="8" w:name="_GoBack"/>
            <w:bookmarkEnd w:id="8"/>
            <w:del w:id="9" w:author="Неманова Светлана Владимировна" w:date="2023-09-27T16:25:00Z">
              <w:r w:rsidRPr="00402AA6" w:rsidDel="000211EF">
                <w:rPr>
                  <w:rFonts w:ascii="Times New Roman" w:eastAsia="Times New Roman" w:hAnsi="Times New Roman" w:cs="Times New Roman"/>
                  <w:color w:val="000000"/>
                  <w:sz w:val="22"/>
                  <w:szCs w:val="22"/>
                </w:rPr>
                <w:delText>ПАО «Т Плюс»</w:delText>
              </w:r>
            </w:del>
          </w:p>
          <w:p w14:paraId="29DB16B3" w14:textId="77777777" w:rsidR="00DC3729" w:rsidRPr="00402AA6" w:rsidRDefault="00DC3729" w:rsidP="00402AA6">
            <w:pPr>
              <w:tabs>
                <w:tab w:val="left" w:pos="722"/>
              </w:tabs>
              <w:ind w:left="-709" w:firstLine="709"/>
              <w:jc w:val="both"/>
              <w:rPr>
                <w:rFonts w:ascii="Times New Roman" w:eastAsia="Times New Roman" w:hAnsi="Times New Roman" w:cs="Times New Roman"/>
                <w:color w:val="000000"/>
                <w:sz w:val="22"/>
                <w:szCs w:val="22"/>
              </w:rPr>
            </w:pPr>
          </w:p>
          <w:p w14:paraId="550297D5" w14:textId="77777777" w:rsidR="00DC3729" w:rsidRPr="00402AA6" w:rsidRDefault="00DC3729" w:rsidP="00402AA6">
            <w:pPr>
              <w:tabs>
                <w:tab w:val="left" w:pos="722"/>
              </w:tabs>
              <w:ind w:left="-709" w:firstLine="709"/>
              <w:jc w:val="both"/>
              <w:rPr>
                <w:rFonts w:ascii="Times New Roman" w:eastAsia="Times New Roman" w:hAnsi="Times New Roman" w:cs="Times New Roman"/>
                <w:color w:val="000000"/>
                <w:sz w:val="22"/>
                <w:szCs w:val="22"/>
              </w:rPr>
            </w:pPr>
            <w:r w:rsidRPr="00402AA6">
              <w:rPr>
                <w:rFonts w:ascii="Times New Roman" w:eastAsia="Times New Roman" w:hAnsi="Times New Roman" w:cs="Times New Roman"/>
                <w:color w:val="000000"/>
                <w:sz w:val="22"/>
                <w:szCs w:val="22"/>
              </w:rPr>
              <w:t>___________________________/____________/</w:t>
            </w:r>
          </w:p>
        </w:tc>
      </w:tr>
    </w:tbl>
    <w:p w14:paraId="74D78AF2" w14:textId="77777777" w:rsidR="00DC3729" w:rsidRPr="00402AA6" w:rsidRDefault="00DC3729" w:rsidP="00402AA6">
      <w:pPr>
        <w:pBdr>
          <w:top w:val="nil"/>
          <w:left w:val="nil"/>
          <w:bottom w:val="nil"/>
          <w:right w:val="nil"/>
          <w:between w:val="nil"/>
        </w:pBdr>
        <w:tabs>
          <w:tab w:val="left" w:pos="722"/>
        </w:tabs>
        <w:ind w:left="-709" w:firstLine="709"/>
        <w:jc w:val="both"/>
        <w:rPr>
          <w:rFonts w:ascii="Times New Roman" w:eastAsia="Times New Roman" w:hAnsi="Times New Roman" w:cs="Times New Roman"/>
          <w:color w:val="000000"/>
          <w:sz w:val="22"/>
          <w:szCs w:val="22"/>
        </w:rPr>
      </w:pPr>
    </w:p>
    <w:p w14:paraId="0BFA6E70" w14:textId="77777777" w:rsidR="00DC3729" w:rsidRPr="00A31B86" w:rsidRDefault="00DC3729" w:rsidP="00DC3729">
      <w:pPr>
        <w:suppressAutoHyphens/>
        <w:ind w:right="-331"/>
        <w:jc w:val="center"/>
        <w:outlineLvl w:val="0"/>
        <w:rPr>
          <w:rFonts w:cs="Tahoma"/>
          <w:b/>
          <w:color w:val="000000" w:themeColor="text1"/>
          <w:szCs w:val="20"/>
        </w:rPr>
      </w:pPr>
    </w:p>
    <w:p w14:paraId="030E4EC7" w14:textId="35256DF6" w:rsidR="004C2805" w:rsidRDefault="000C3E98" w:rsidP="00402AA6">
      <w:pPr>
        <w:widowControl/>
        <w:pBdr>
          <w:top w:val="nil"/>
          <w:left w:val="nil"/>
          <w:bottom w:val="nil"/>
          <w:right w:val="nil"/>
          <w:between w:val="nil"/>
        </w:pBdr>
        <w:tabs>
          <w:tab w:val="left" w:pos="-709"/>
          <w:tab w:val="left" w:pos="284"/>
        </w:tabs>
        <w:ind w:left="-709" w:firstLine="709"/>
        <w:jc w:val="both"/>
        <w:rPr>
          <w:rFonts w:ascii="Times New Roman" w:eastAsia="Times New Roman" w:hAnsi="Times New Roman" w:cs="Times New Roman"/>
          <w:color w:val="000000"/>
          <w:sz w:val="22"/>
          <w:szCs w:val="22"/>
        </w:rPr>
      </w:pPr>
      <w:r>
        <w:br w:type="page"/>
      </w:r>
      <w:r w:rsidR="009D7859" w:rsidDel="009D7859">
        <w:rPr>
          <w:rFonts w:ascii="Times New Roman" w:eastAsia="Times New Roman" w:hAnsi="Times New Roman" w:cs="Times New Roman"/>
          <w:color w:val="000000"/>
          <w:sz w:val="22"/>
          <w:szCs w:val="22"/>
        </w:rPr>
        <w:t xml:space="preserve"> </w:t>
      </w:r>
      <w:bookmarkStart w:id="10" w:name="_3znysh7" w:colFirst="0" w:colLast="0"/>
      <w:bookmarkEnd w:id="10"/>
    </w:p>
    <w:p w14:paraId="7DF15E45" w14:textId="77777777" w:rsidR="00402AA6" w:rsidRDefault="000C3E98" w:rsidP="00402AA6">
      <w:pPr>
        <w:pBdr>
          <w:top w:val="nil"/>
          <w:left w:val="nil"/>
          <w:bottom w:val="nil"/>
          <w:right w:val="nil"/>
          <w:between w:val="nil"/>
        </w:pBdr>
        <w:tabs>
          <w:tab w:val="right" w:pos="9772"/>
        </w:tabs>
        <w:ind w:left="150" w:right="150"/>
        <w:jc w:val="right"/>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xml:space="preserve">Приложение № </w:t>
      </w:r>
      <w:r w:rsidR="00854C54">
        <w:rPr>
          <w:rFonts w:ascii="Times New Roman" w:eastAsia="Times New Roman" w:hAnsi="Times New Roman" w:cs="Times New Roman"/>
          <w:color w:val="000000"/>
          <w:sz w:val="22"/>
          <w:szCs w:val="22"/>
        </w:rPr>
        <w:t>1</w:t>
      </w:r>
    </w:p>
    <w:p w14:paraId="7D6B5987" w14:textId="386E63A4" w:rsidR="00737D6D" w:rsidRDefault="000C3E98" w:rsidP="00402AA6">
      <w:pPr>
        <w:pBdr>
          <w:top w:val="nil"/>
          <w:left w:val="nil"/>
          <w:bottom w:val="nil"/>
          <w:right w:val="nil"/>
          <w:between w:val="nil"/>
        </w:pBdr>
        <w:tabs>
          <w:tab w:val="right" w:pos="9772"/>
        </w:tabs>
        <w:ind w:left="150" w:right="150"/>
        <w:jc w:val="right"/>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к </w:t>
      </w:r>
      <w:r w:rsidR="00854C54">
        <w:rPr>
          <w:rFonts w:ascii="Times New Roman" w:eastAsia="Times New Roman" w:hAnsi="Times New Roman" w:cs="Times New Roman"/>
          <w:sz w:val="22"/>
          <w:szCs w:val="22"/>
        </w:rPr>
        <w:t>С</w:t>
      </w:r>
      <w:r>
        <w:rPr>
          <w:rFonts w:ascii="Times New Roman" w:eastAsia="Times New Roman" w:hAnsi="Times New Roman" w:cs="Times New Roman"/>
          <w:sz w:val="22"/>
          <w:szCs w:val="22"/>
        </w:rPr>
        <w:t>оглашению</w:t>
      </w:r>
      <w:r w:rsidR="00854C54">
        <w:rPr>
          <w:rFonts w:ascii="Times New Roman" w:eastAsia="Times New Roman" w:hAnsi="Times New Roman" w:cs="Times New Roman"/>
          <w:sz w:val="22"/>
          <w:szCs w:val="22"/>
        </w:rPr>
        <w:t xml:space="preserve"> о гарантиях</w:t>
      </w:r>
    </w:p>
    <w:p w14:paraId="1A56804A" w14:textId="77777777" w:rsidR="00737D6D" w:rsidRDefault="000C3E98" w:rsidP="00402AA6">
      <w:pPr>
        <w:jc w:val="right"/>
        <w:rPr>
          <w:rFonts w:ascii="Times New Roman" w:eastAsia="Times New Roman" w:hAnsi="Times New Roman" w:cs="Times New Roman"/>
          <w:sz w:val="22"/>
          <w:szCs w:val="22"/>
        </w:rPr>
      </w:pPr>
      <w:r>
        <w:rPr>
          <w:rFonts w:ascii="Times New Roman" w:eastAsia="Times New Roman" w:hAnsi="Times New Roman" w:cs="Times New Roman"/>
          <w:sz w:val="22"/>
          <w:szCs w:val="22"/>
        </w:rPr>
        <w:t>№______от «__» ________ 20__ г.</w:t>
      </w:r>
    </w:p>
    <w:p w14:paraId="1FC678DA" w14:textId="5FD11FF2" w:rsidR="00402AA6" w:rsidRDefault="00402AA6">
      <w:pPr>
        <w:pBdr>
          <w:top w:val="nil"/>
          <w:left w:val="nil"/>
          <w:bottom w:val="nil"/>
          <w:right w:val="nil"/>
          <w:between w:val="nil"/>
        </w:pBdr>
        <w:jc w:val="cente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xml:space="preserve">ФОРМА </w:t>
      </w:r>
    </w:p>
    <w:p w14:paraId="03844E42" w14:textId="2FBA7926" w:rsidR="00737D6D" w:rsidRDefault="000C3E98">
      <w:pPr>
        <w:pBdr>
          <w:top w:val="nil"/>
          <w:left w:val="nil"/>
          <w:bottom w:val="nil"/>
          <w:right w:val="nil"/>
          <w:between w:val="nil"/>
        </w:pBdr>
        <w:jc w:val="cente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Уведомление № ______</w:t>
      </w:r>
    </w:p>
    <w:p w14:paraId="05BAF65F" w14:textId="77777777" w:rsidR="00737D6D" w:rsidRDefault="00737D6D">
      <w:pPr>
        <w:pBdr>
          <w:top w:val="nil"/>
          <w:left w:val="nil"/>
          <w:bottom w:val="nil"/>
          <w:right w:val="nil"/>
          <w:between w:val="nil"/>
        </w:pBdr>
        <w:ind w:firstLine="709"/>
        <w:jc w:val="both"/>
        <w:rPr>
          <w:rFonts w:ascii="Times New Roman" w:eastAsia="Times New Roman" w:hAnsi="Times New Roman" w:cs="Times New Roman"/>
          <w:color w:val="000000"/>
          <w:sz w:val="22"/>
          <w:szCs w:val="22"/>
        </w:rPr>
      </w:pPr>
    </w:p>
    <w:p w14:paraId="708A5D6C" w14:textId="77777777" w:rsidR="00737D6D" w:rsidRDefault="000C3E98">
      <w:pPr>
        <w:pBdr>
          <w:top w:val="nil"/>
          <w:left w:val="nil"/>
          <w:bottom w:val="nil"/>
          <w:right w:val="nil"/>
          <w:between w:val="nil"/>
        </w:pBdr>
        <w:ind w:firstLine="709"/>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Настоящим сообщаем, что по информации налогового органа на основании анализа данных, содержащихся в информационных системах налоговых органов, в отношении представленной нашей организацией налоговой декларации по НДС за _____ квартал ______ года выявлены обстоятельства, свидетельствующие о наличии несформированного источника по цепочке поставщиков товаров (работ, услуг) для принятия к вычету сумм НДС по взаимоотношениям с Вашей организацией.</w:t>
      </w:r>
    </w:p>
    <w:p w14:paraId="072ED9F2" w14:textId="77777777" w:rsidR="00737D6D" w:rsidRDefault="000C3E98">
      <w:pPr>
        <w:pBdr>
          <w:top w:val="nil"/>
          <w:left w:val="nil"/>
          <w:bottom w:val="nil"/>
          <w:right w:val="nil"/>
          <w:between w:val="nil"/>
        </w:pBdr>
        <w:ind w:firstLine="709"/>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xml:space="preserve">Предлагаем Вам урегулировать возникшую ситуацию в срок до «__» ________ 20__. </w:t>
      </w:r>
      <w:r>
        <w:rPr>
          <w:rFonts w:ascii="Times New Roman" w:eastAsia="Times New Roman" w:hAnsi="Times New Roman" w:cs="Times New Roman"/>
          <w:i/>
          <w:color w:val="000000"/>
          <w:sz w:val="22"/>
          <w:szCs w:val="22"/>
        </w:rPr>
        <w:t>(срок идентичен сроку, указанному в информационном письме, полученном от ИФНС).</w:t>
      </w:r>
    </w:p>
    <w:p w14:paraId="2B6BC6FF" w14:textId="77777777" w:rsidR="00737D6D" w:rsidRDefault="00737D6D">
      <w:pPr>
        <w:tabs>
          <w:tab w:val="left" w:pos="426"/>
          <w:tab w:val="left" w:pos="2160"/>
        </w:tabs>
        <w:jc w:val="both"/>
        <w:rPr>
          <w:rFonts w:ascii="Times New Roman" w:eastAsia="Times New Roman" w:hAnsi="Times New Roman" w:cs="Times New Roman"/>
          <w:sz w:val="22"/>
          <w:szCs w:val="22"/>
        </w:rPr>
      </w:pPr>
    </w:p>
    <w:p w14:paraId="60BDF34F" w14:textId="77777777" w:rsidR="00737D6D" w:rsidRDefault="00737D6D">
      <w:pPr>
        <w:jc w:val="both"/>
        <w:rPr>
          <w:rFonts w:ascii="Times New Roman" w:eastAsia="Times New Roman" w:hAnsi="Times New Roman" w:cs="Times New Roman"/>
          <w:b/>
          <w:i/>
          <w:sz w:val="22"/>
          <w:szCs w:val="22"/>
        </w:rPr>
      </w:pPr>
    </w:p>
    <w:p w14:paraId="722C1342" w14:textId="605F0C20" w:rsidR="00737D6D" w:rsidRDefault="00402AA6" w:rsidP="00402AA6">
      <w:pPr>
        <w:jc w:val="center"/>
        <w:rPr>
          <w:rFonts w:ascii="Times New Roman" w:eastAsia="Times New Roman" w:hAnsi="Times New Roman" w:cs="Times New Roman"/>
          <w:sz w:val="22"/>
          <w:szCs w:val="22"/>
        </w:rPr>
      </w:pPr>
      <w:r w:rsidRPr="00402AA6">
        <w:rPr>
          <w:rFonts w:ascii="Times New Roman" w:eastAsia="Times New Roman" w:hAnsi="Times New Roman" w:cs="Times New Roman"/>
          <w:sz w:val="22"/>
          <w:szCs w:val="22"/>
        </w:rPr>
        <w:t>ФОРМА СОГЛАСОВАНА</w:t>
      </w:r>
    </w:p>
    <w:p w14:paraId="078BB078" w14:textId="77777777" w:rsidR="00402AA6" w:rsidRPr="00402AA6" w:rsidRDefault="00402AA6" w:rsidP="00402AA6">
      <w:pPr>
        <w:jc w:val="center"/>
        <w:rPr>
          <w:rFonts w:ascii="Times New Roman" w:eastAsia="Times New Roman" w:hAnsi="Times New Roman" w:cs="Times New Roman"/>
          <w:sz w:val="22"/>
          <w:szCs w:val="22"/>
        </w:rPr>
      </w:pPr>
    </w:p>
    <w:p w14:paraId="1FEBCAF5" w14:textId="77777777" w:rsidR="00737D6D" w:rsidRDefault="000C3E98">
      <w:pPr>
        <w:ind w:left="143" w:right="104"/>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Подписи Сторон:</w:t>
      </w:r>
    </w:p>
    <w:p w14:paraId="33D5D5C6" w14:textId="77777777" w:rsidR="00737D6D" w:rsidRDefault="00737D6D">
      <w:pPr>
        <w:ind w:left="143" w:right="104"/>
        <w:jc w:val="center"/>
        <w:rPr>
          <w:rFonts w:ascii="Times New Roman" w:eastAsia="Times New Roman" w:hAnsi="Times New Roman" w:cs="Times New Roman"/>
          <w:sz w:val="22"/>
          <w:szCs w:val="22"/>
          <w:u w:val="single"/>
        </w:rPr>
      </w:pPr>
    </w:p>
    <w:p w14:paraId="2D76CC52" w14:textId="77777777" w:rsidR="00737D6D" w:rsidRDefault="000C3E98">
      <w:pPr>
        <w:ind w:left="143" w:right="104"/>
        <w:rPr>
          <w:rFonts w:ascii="Times New Roman" w:eastAsia="Times New Roman" w:hAnsi="Times New Roman" w:cs="Times New Roman"/>
          <w:sz w:val="22"/>
          <w:szCs w:val="22"/>
        </w:rPr>
      </w:pPr>
      <w:proofErr w:type="gramStart"/>
      <w:r>
        <w:rPr>
          <w:rFonts w:ascii="Times New Roman" w:eastAsia="Times New Roman" w:hAnsi="Times New Roman" w:cs="Times New Roman"/>
          <w:sz w:val="22"/>
          <w:szCs w:val="22"/>
        </w:rPr>
        <w:t xml:space="preserve">ЗАКАЗЧИК:   </w:t>
      </w:r>
      <w:proofErr w:type="gramEnd"/>
      <w:r>
        <w:rPr>
          <w:rFonts w:ascii="Times New Roman" w:eastAsia="Times New Roman" w:hAnsi="Times New Roman" w:cs="Times New Roman"/>
          <w:sz w:val="22"/>
          <w:szCs w:val="22"/>
        </w:rPr>
        <w:t xml:space="preserve">                                                                       ИСПОЛНИТЕЛЬ:</w:t>
      </w:r>
    </w:p>
    <w:tbl>
      <w:tblPr>
        <w:tblStyle w:val="aa"/>
        <w:tblW w:w="9880" w:type="dxa"/>
        <w:tblInd w:w="-123" w:type="dxa"/>
        <w:tblLayout w:type="fixed"/>
        <w:tblLook w:val="0000" w:firstRow="0" w:lastRow="0" w:firstColumn="0" w:lastColumn="0" w:noHBand="0" w:noVBand="0"/>
      </w:tblPr>
      <w:tblGrid>
        <w:gridCol w:w="4660"/>
        <w:gridCol w:w="337"/>
        <w:gridCol w:w="4883"/>
      </w:tblGrid>
      <w:tr w:rsidR="00737D6D" w14:paraId="2496FF47" w14:textId="77777777">
        <w:tc>
          <w:tcPr>
            <w:tcW w:w="4660" w:type="dxa"/>
            <w:shd w:val="clear" w:color="auto" w:fill="auto"/>
          </w:tcPr>
          <w:p w14:paraId="418932E4" w14:textId="77777777" w:rsidR="00737D6D" w:rsidRDefault="00737D6D">
            <w:pPr>
              <w:pBdr>
                <w:top w:val="nil"/>
                <w:left w:val="nil"/>
                <w:bottom w:val="nil"/>
                <w:right w:val="nil"/>
                <w:between w:val="nil"/>
              </w:pBdr>
              <w:spacing w:before="40" w:after="40"/>
              <w:jc w:val="center"/>
              <w:rPr>
                <w:rFonts w:ascii="Times New Roman" w:eastAsia="Times New Roman" w:hAnsi="Times New Roman" w:cs="Times New Roman"/>
                <w:color w:val="000000"/>
                <w:sz w:val="22"/>
                <w:szCs w:val="22"/>
              </w:rPr>
            </w:pPr>
          </w:p>
        </w:tc>
        <w:tc>
          <w:tcPr>
            <w:tcW w:w="337" w:type="dxa"/>
            <w:shd w:val="clear" w:color="auto" w:fill="auto"/>
          </w:tcPr>
          <w:p w14:paraId="47722B25" w14:textId="77777777" w:rsidR="00737D6D" w:rsidRDefault="00737D6D">
            <w:pPr>
              <w:pBdr>
                <w:top w:val="nil"/>
                <w:left w:val="nil"/>
                <w:bottom w:val="nil"/>
                <w:right w:val="nil"/>
                <w:between w:val="nil"/>
              </w:pBdr>
              <w:spacing w:before="40" w:after="40"/>
              <w:rPr>
                <w:rFonts w:ascii="Times New Roman" w:eastAsia="Times New Roman" w:hAnsi="Times New Roman" w:cs="Times New Roman"/>
                <w:color w:val="000000"/>
                <w:sz w:val="22"/>
                <w:szCs w:val="22"/>
              </w:rPr>
            </w:pPr>
          </w:p>
        </w:tc>
        <w:tc>
          <w:tcPr>
            <w:tcW w:w="4883" w:type="dxa"/>
            <w:shd w:val="clear" w:color="auto" w:fill="auto"/>
          </w:tcPr>
          <w:p w14:paraId="01EE0DE0" w14:textId="77777777" w:rsidR="00737D6D" w:rsidRDefault="00737D6D">
            <w:pPr>
              <w:pBdr>
                <w:top w:val="nil"/>
                <w:left w:val="nil"/>
                <w:bottom w:val="nil"/>
                <w:right w:val="nil"/>
                <w:between w:val="nil"/>
              </w:pBdr>
              <w:spacing w:before="40" w:after="40"/>
              <w:jc w:val="center"/>
              <w:rPr>
                <w:rFonts w:ascii="Times New Roman" w:eastAsia="Times New Roman" w:hAnsi="Times New Roman" w:cs="Times New Roman"/>
                <w:color w:val="000000"/>
                <w:sz w:val="22"/>
                <w:szCs w:val="22"/>
              </w:rPr>
            </w:pPr>
          </w:p>
        </w:tc>
      </w:tr>
      <w:tr w:rsidR="00737D6D" w14:paraId="145D3C1F" w14:textId="77777777">
        <w:trPr>
          <w:trHeight w:val="339"/>
        </w:trPr>
        <w:tc>
          <w:tcPr>
            <w:tcW w:w="4660" w:type="dxa"/>
            <w:shd w:val="clear" w:color="auto" w:fill="auto"/>
          </w:tcPr>
          <w:p w14:paraId="4FCC0369" w14:textId="77777777" w:rsidR="00737D6D" w:rsidRDefault="00737D6D">
            <w:pPr>
              <w:pStyle w:val="1"/>
              <w:keepNext w:val="0"/>
              <w:keepLines w:val="0"/>
              <w:widowControl w:val="0"/>
              <w:rPr>
                <w:rFonts w:ascii="Times New Roman" w:eastAsia="Times New Roman" w:hAnsi="Times New Roman" w:cs="Times New Roman"/>
                <w:color w:val="000000"/>
                <w:sz w:val="22"/>
                <w:szCs w:val="22"/>
              </w:rPr>
            </w:pPr>
          </w:p>
        </w:tc>
        <w:tc>
          <w:tcPr>
            <w:tcW w:w="337" w:type="dxa"/>
            <w:shd w:val="clear" w:color="auto" w:fill="auto"/>
          </w:tcPr>
          <w:p w14:paraId="60ABC1F6" w14:textId="77777777" w:rsidR="00737D6D" w:rsidRDefault="00737D6D">
            <w:pPr>
              <w:pBdr>
                <w:top w:val="nil"/>
                <w:left w:val="nil"/>
                <w:bottom w:val="nil"/>
                <w:right w:val="nil"/>
                <w:between w:val="nil"/>
              </w:pBdr>
              <w:spacing w:before="40" w:after="40"/>
              <w:rPr>
                <w:rFonts w:ascii="Times New Roman" w:eastAsia="Times New Roman" w:hAnsi="Times New Roman" w:cs="Times New Roman"/>
                <w:b/>
                <w:color w:val="000000"/>
                <w:sz w:val="22"/>
                <w:szCs w:val="22"/>
              </w:rPr>
            </w:pPr>
          </w:p>
        </w:tc>
        <w:tc>
          <w:tcPr>
            <w:tcW w:w="4883" w:type="dxa"/>
            <w:shd w:val="clear" w:color="auto" w:fill="auto"/>
          </w:tcPr>
          <w:p w14:paraId="383CED02" w14:textId="77777777" w:rsidR="00737D6D" w:rsidRDefault="00737D6D">
            <w:pPr>
              <w:pBdr>
                <w:top w:val="nil"/>
                <w:left w:val="nil"/>
                <w:bottom w:val="nil"/>
                <w:right w:val="nil"/>
                <w:between w:val="nil"/>
              </w:pBdr>
              <w:rPr>
                <w:rFonts w:ascii="Times New Roman" w:eastAsia="Times New Roman" w:hAnsi="Times New Roman" w:cs="Times New Roman"/>
                <w:b/>
                <w:color w:val="000000"/>
                <w:sz w:val="22"/>
                <w:szCs w:val="22"/>
              </w:rPr>
            </w:pPr>
          </w:p>
        </w:tc>
      </w:tr>
      <w:tr w:rsidR="00737D6D" w14:paraId="66C1D81A" w14:textId="77777777">
        <w:tc>
          <w:tcPr>
            <w:tcW w:w="4660" w:type="dxa"/>
            <w:shd w:val="clear" w:color="auto" w:fill="auto"/>
          </w:tcPr>
          <w:p w14:paraId="57D8354C" w14:textId="77777777" w:rsidR="00737D6D" w:rsidRDefault="000C3E98">
            <w:pPr>
              <w:pBdr>
                <w:top w:val="nil"/>
                <w:left w:val="nil"/>
                <w:bottom w:val="nil"/>
                <w:right w:val="nil"/>
                <w:between w:val="nil"/>
              </w:pBdr>
              <w:spacing w:before="40" w:after="40"/>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xml:space="preserve">_______________ /________________                                       </w:t>
            </w:r>
          </w:p>
        </w:tc>
        <w:tc>
          <w:tcPr>
            <w:tcW w:w="337" w:type="dxa"/>
            <w:shd w:val="clear" w:color="auto" w:fill="auto"/>
          </w:tcPr>
          <w:p w14:paraId="1C817BC1" w14:textId="77777777" w:rsidR="00737D6D" w:rsidRDefault="00737D6D">
            <w:pPr>
              <w:pBdr>
                <w:top w:val="nil"/>
                <w:left w:val="nil"/>
                <w:bottom w:val="nil"/>
                <w:right w:val="nil"/>
                <w:between w:val="nil"/>
              </w:pBdr>
              <w:spacing w:before="40" w:after="40"/>
              <w:rPr>
                <w:rFonts w:ascii="Times New Roman" w:eastAsia="Times New Roman" w:hAnsi="Times New Roman" w:cs="Times New Roman"/>
                <w:color w:val="000000"/>
                <w:sz w:val="22"/>
                <w:szCs w:val="22"/>
              </w:rPr>
            </w:pPr>
          </w:p>
        </w:tc>
        <w:tc>
          <w:tcPr>
            <w:tcW w:w="4883" w:type="dxa"/>
            <w:shd w:val="clear" w:color="auto" w:fill="auto"/>
          </w:tcPr>
          <w:p w14:paraId="2E75581B" w14:textId="77777777" w:rsidR="00737D6D" w:rsidRDefault="000C3E98">
            <w:pPr>
              <w:pBdr>
                <w:top w:val="nil"/>
                <w:left w:val="nil"/>
                <w:bottom w:val="nil"/>
                <w:right w:val="nil"/>
                <w:between w:val="nil"/>
              </w:pBdr>
              <w:spacing w:before="40" w:after="40"/>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xml:space="preserve">      _________________/___________________</w:t>
            </w:r>
          </w:p>
        </w:tc>
      </w:tr>
    </w:tbl>
    <w:p w14:paraId="358C448C" w14:textId="77777777" w:rsidR="00737D6D" w:rsidRDefault="00737D6D">
      <w:pPr>
        <w:widowControl/>
        <w:pBdr>
          <w:top w:val="nil"/>
          <w:left w:val="nil"/>
          <w:bottom w:val="nil"/>
          <w:right w:val="nil"/>
          <w:between w:val="nil"/>
        </w:pBdr>
        <w:tabs>
          <w:tab w:val="left" w:pos="-709"/>
          <w:tab w:val="left" w:pos="284"/>
        </w:tabs>
        <w:ind w:left="-709" w:firstLine="709"/>
        <w:jc w:val="both"/>
        <w:rPr>
          <w:rFonts w:ascii="Times New Roman" w:eastAsia="Times New Roman" w:hAnsi="Times New Roman" w:cs="Times New Roman"/>
          <w:color w:val="000000"/>
          <w:sz w:val="22"/>
          <w:szCs w:val="22"/>
        </w:rPr>
      </w:pPr>
    </w:p>
    <w:p w14:paraId="612E864D" w14:textId="77777777" w:rsidR="00737D6D" w:rsidRDefault="00737D6D">
      <w:pPr>
        <w:pBdr>
          <w:top w:val="nil"/>
          <w:left w:val="nil"/>
          <w:bottom w:val="nil"/>
          <w:right w:val="nil"/>
          <w:between w:val="nil"/>
        </w:pBdr>
        <w:tabs>
          <w:tab w:val="right" w:pos="9772"/>
        </w:tabs>
        <w:spacing w:before="150" w:after="150"/>
        <w:ind w:left="150" w:right="150"/>
        <w:jc w:val="right"/>
        <w:rPr>
          <w:rFonts w:ascii="Verdana" w:eastAsia="Verdana" w:hAnsi="Verdana" w:cs="Verdana"/>
          <w:color w:val="000000"/>
          <w:sz w:val="22"/>
          <w:szCs w:val="22"/>
        </w:rPr>
      </w:pPr>
    </w:p>
    <w:sectPr w:rsidR="00737D6D" w:rsidSect="007050D4">
      <w:headerReference w:type="default" r:id="rId11"/>
      <w:pgSz w:w="11906" w:h="16838"/>
      <w:pgMar w:top="1418" w:right="850" w:bottom="567" w:left="1701"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FCDE482" w14:textId="77777777" w:rsidR="006540FE" w:rsidRDefault="006540FE" w:rsidP="00C85CC9">
      <w:r>
        <w:separator/>
      </w:r>
    </w:p>
  </w:endnote>
  <w:endnote w:type="continuationSeparator" w:id="0">
    <w:p w14:paraId="3F4A5392" w14:textId="77777777" w:rsidR="006540FE" w:rsidRDefault="006540FE" w:rsidP="00C85C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CC"/>
    <w:family w:val="swiss"/>
    <w:pitch w:val="variable"/>
    <w:sig w:usb0="E4002EFF" w:usb1="C000247B" w:usb2="00000009" w:usb3="00000000" w:csb0="000001FF" w:csb1="00000000"/>
  </w:font>
  <w:font w:name="Liberation Sans">
    <w:altName w:val="Arial"/>
    <w:charset w:val="00"/>
    <w:family w:val="auto"/>
    <w:pitch w:val="default"/>
  </w:font>
  <w:font w:name="Georgia">
    <w:panose1 w:val="02040502050405020303"/>
    <w:charset w:val="CC"/>
    <w:family w:val="roman"/>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Segoe UI">
    <w:panose1 w:val="020B0502040204020203"/>
    <w:charset w:val="CC"/>
    <w:family w:val="swiss"/>
    <w:pitch w:val="variable"/>
    <w:sig w:usb0="E4002EFF" w:usb1="C000E47F" w:usb2="00000009" w:usb3="00000000" w:csb0="000001FF" w:csb1="00000000"/>
  </w:font>
  <w:font w:name="Tahoma">
    <w:altName w:val="Tahoma"/>
    <w:panose1 w:val="020B0604030504040204"/>
    <w:charset w:val="CC"/>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697938F" w14:textId="77777777" w:rsidR="006540FE" w:rsidRDefault="006540FE" w:rsidP="00C85CC9">
      <w:r>
        <w:separator/>
      </w:r>
    </w:p>
  </w:footnote>
  <w:footnote w:type="continuationSeparator" w:id="0">
    <w:p w14:paraId="49710994" w14:textId="77777777" w:rsidR="006540FE" w:rsidRDefault="006540FE" w:rsidP="00C85CC9">
      <w:r>
        <w:continuationSeparator/>
      </w:r>
    </w:p>
  </w:footnote>
  <w:footnote w:id="1">
    <w:p w14:paraId="420761BA" w14:textId="33C4D727" w:rsidR="00C85CC9" w:rsidRDefault="00C85CC9">
      <w:pPr>
        <w:pStyle w:val="af5"/>
      </w:pPr>
      <w:r>
        <w:rPr>
          <w:rStyle w:val="af7"/>
        </w:rPr>
        <w:footnoteRef/>
      </w:r>
      <w:r>
        <w:t xml:space="preserve"> Применяется в том случае, если Исполнитель является юридическим лицом.</w:t>
      </w:r>
    </w:p>
  </w:footnote>
  <w:footnote w:id="2">
    <w:p w14:paraId="146F86BC" w14:textId="77777777" w:rsidR="00C9443D" w:rsidRDefault="00C9443D" w:rsidP="00C9443D">
      <w:pPr>
        <w:pStyle w:val="af5"/>
      </w:pPr>
      <w:r>
        <w:rPr>
          <w:rStyle w:val="af7"/>
        </w:rPr>
        <w:footnoteRef/>
      </w:r>
      <w:r>
        <w:t xml:space="preserve"> Применяется в том случае, если Исполнитель является юридическим лицом.</w:t>
      </w:r>
    </w:p>
    <w:p w14:paraId="7D8FB58E" w14:textId="43F89DA7" w:rsidR="00C9443D" w:rsidRDefault="00C9443D">
      <w:pPr>
        <w:pStyle w:val="af5"/>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EB3D7B" w14:textId="47E27885" w:rsidR="007050D4" w:rsidRDefault="007050D4">
    <w:pPr>
      <w:pStyle w:val="af8"/>
    </w:pPr>
    <w:r w:rsidRPr="00484847">
      <w:rPr>
        <w:b/>
        <w:noProof/>
      </w:rPr>
      <mc:AlternateContent>
        <mc:Choice Requires="wpg">
          <w:drawing>
            <wp:anchor distT="0" distB="0" distL="114300" distR="114300" simplePos="0" relativeHeight="251659264" behindDoc="0" locked="0" layoutInCell="1" allowOverlap="1" wp14:anchorId="56366AA5" wp14:editId="2E8388AB">
              <wp:simplePos x="0" y="0"/>
              <wp:positionH relativeFrom="margin">
                <wp:align>left</wp:align>
              </wp:positionH>
              <wp:positionV relativeFrom="paragraph">
                <wp:posOffset>-276225</wp:posOffset>
              </wp:positionV>
              <wp:extent cx="6024245" cy="476250"/>
              <wp:effectExtent l="0" t="0" r="33655" b="19050"/>
              <wp:wrapNone/>
              <wp:docPr id="9" name="Группа 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24245" cy="476250"/>
                        <a:chOff x="1783" y="412"/>
                        <a:chExt cx="9487" cy="750"/>
                      </a:xfrm>
                    </wpg:grpSpPr>
                    <wpg:grpSp>
                      <wpg:cNvPr id="10" name="Группа 14"/>
                      <wpg:cNvGrpSpPr>
                        <a:grpSpLocks/>
                      </wpg:cNvGrpSpPr>
                      <wpg:grpSpPr bwMode="auto">
                        <a:xfrm>
                          <a:off x="1783" y="412"/>
                          <a:ext cx="9487" cy="750"/>
                          <a:chOff x="0" y="0"/>
                          <a:chExt cx="6024245" cy="476250"/>
                        </a:xfrm>
                      </wpg:grpSpPr>
                      <wpg:grpSp>
                        <wpg:cNvPr id="11" name="Группа 15"/>
                        <wpg:cNvGrpSpPr>
                          <a:grpSpLocks/>
                        </wpg:cNvGrpSpPr>
                        <wpg:grpSpPr bwMode="auto">
                          <a:xfrm>
                            <a:off x="0" y="438150"/>
                            <a:ext cx="6024245" cy="38100"/>
                            <a:chOff x="0" y="0"/>
                            <a:chExt cx="6024245" cy="38100"/>
                          </a:xfrm>
                        </wpg:grpSpPr>
                        <wps:wsp>
                          <wps:cNvPr id="12" name="AutoShape 3"/>
                          <wps:cNvCnPr>
                            <a:cxnSpLocks noChangeShapeType="1"/>
                          </wps:cNvCnPr>
                          <wps:spPr bwMode="auto">
                            <a:xfrm>
                              <a:off x="0" y="0"/>
                              <a:ext cx="6024245" cy="0"/>
                            </a:xfrm>
                            <a:prstGeom prst="straightConnector1">
                              <a:avLst/>
                            </a:prstGeom>
                            <a:noFill/>
                            <a:ln w="12700">
                              <a:solidFill>
                                <a:srgbClr val="7F7F7F"/>
                              </a:solidFill>
                              <a:round/>
                              <a:headEnd/>
                              <a:tailEnd/>
                            </a:ln>
                            <a:extLst>
                              <a:ext uri="{909E8E84-426E-40DD-AFC4-6F175D3DCCD1}">
                                <a14:hiddenFill xmlns:a14="http://schemas.microsoft.com/office/drawing/2010/main">
                                  <a:noFill/>
                                </a14:hiddenFill>
                              </a:ext>
                            </a:extLst>
                          </wps:spPr>
                          <wps:bodyPr/>
                        </wps:wsp>
                        <wps:wsp>
                          <wps:cNvPr id="13" name="AutoShape 2"/>
                          <wps:cNvCnPr>
                            <a:cxnSpLocks noChangeShapeType="1"/>
                          </wps:cNvCnPr>
                          <wps:spPr bwMode="auto">
                            <a:xfrm>
                              <a:off x="0" y="38100"/>
                              <a:ext cx="6024245" cy="0"/>
                            </a:xfrm>
                            <a:prstGeom prst="straightConnector1">
                              <a:avLst/>
                            </a:prstGeom>
                            <a:noFill/>
                            <a:ln w="22225">
                              <a:solidFill>
                                <a:srgbClr val="E46C0A"/>
                              </a:solidFill>
                              <a:round/>
                              <a:headEnd/>
                              <a:tailEnd/>
                            </a:ln>
                            <a:extLst>
                              <a:ext uri="{909E8E84-426E-40DD-AFC4-6F175D3DCCD1}">
                                <a14:hiddenFill xmlns:a14="http://schemas.microsoft.com/office/drawing/2010/main">
                                  <a:noFill/>
                                </a14:hiddenFill>
                              </a:ext>
                            </a:extLst>
                          </wps:spPr>
                          <wps:bodyPr/>
                        </wps:wsp>
                      </wpg:grpSp>
                      <pic:pic xmlns:pic="http://schemas.openxmlformats.org/drawingml/2006/picture">
                        <pic:nvPicPr>
                          <pic:cNvPr id="14" name="Рисунок 18"/>
                          <pic:cNvPicPr>
                            <a:picLocks noChangeAspect="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38100" y="0"/>
                            <a:ext cx="5524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grpSp>
                    <wps:wsp>
                      <wps:cNvPr id="15" name="Прямоугольник 1"/>
                      <wps:cNvSpPr>
                        <a:spLocks noChangeArrowheads="1"/>
                      </wps:cNvSpPr>
                      <wps:spPr bwMode="auto">
                        <a:xfrm>
                          <a:off x="9073" y="517"/>
                          <a:ext cx="2100" cy="585"/>
                        </a:xfrm>
                        <a:prstGeom prst="rect">
                          <a:avLst/>
                        </a:prstGeom>
                        <a:solidFill>
                          <a:srgbClr val="FFFFFF"/>
                        </a:solidFill>
                        <a:ln>
                          <a:noFill/>
                        </a:ln>
                        <a:extLst>
                          <a:ext uri="{91240B29-F687-4F45-9708-019B960494DF}">
                            <a14:hiddenLine xmlns:a14="http://schemas.microsoft.com/office/drawing/2010/main" w="25400" cap="flat" cmpd="sng" algn="ctr">
                              <a:solidFill>
                                <a:srgbClr val="000000"/>
                              </a:solidFill>
                              <a:prstDash val="solid"/>
                              <a:miter lim="800000"/>
                              <a:headEnd/>
                              <a:tailEnd/>
                            </a14:hiddenLine>
                          </a:ext>
                        </a:extLst>
                      </wps:spPr>
                      <wps:txbx>
                        <w:txbxContent>
                          <w:p w14:paraId="67266AF7" w14:textId="77777777" w:rsidR="007050D4" w:rsidRDefault="007050D4" w:rsidP="007050D4">
                            <w:pPr>
                              <w:jc w:val="right"/>
                            </w:pPr>
                            <w:r w:rsidRPr="00CC1F09">
                              <w:rPr>
                                <w:rFonts w:cs="Tahoma"/>
                                <w:color w:val="7F7F7F"/>
                              </w:rPr>
                              <w:t>ПАО «Т Плюс»</w:t>
                            </w:r>
                          </w:p>
                        </w:txbxContent>
                      </wps:txbx>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6366AA5" id="Группа 9" o:spid="_x0000_s1026" style="position:absolute;margin-left:0;margin-top:-21.75pt;width:474.35pt;height:37.5pt;z-index:251659264;mso-position-horizontal:left;mso-position-horizontal-relative:margin" coordorigin="1783,412" coordsize="9487,75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">
              <v:group id="Группа 14" o:spid="_x0000_s1027" style="position:absolute;left:1783;top:412;width:9487;height:750" coordsize="60242,47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">
                <v:group id="Группа 15" o:spid="_x0000_s1028" style="position:absolute;top:4381;width:60242;height:381" coordsize="60242,3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">
                  <v:shapetype id="_x0000_t32" coordsize="21600,21600" o:spt="32" o:oned="t" path="m,l21600,21600e" filled="f">
                    <v:path arrowok="t" fillok="f" o:connecttype="none"/>
                    <o:lock v:ext="edit" shapetype="t"/>
                  </v:shapetype>
                  <v:shape id="AutoShape 3" o:spid="_x0000_s1029" type="#_x0000_t32" style="position:absolute;width:60242;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" strokecolor="#7f7f7f" strokeweight="1pt"/>
                  <v:shape id="AutoShape 2" o:spid="_x0000_s1030" type="#_x0000_t32" style="position:absolute;top:381;width:60242;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" strokecolor="#e46c0a" strokeweight="1.75pt"/>
                </v:group>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8" o:spid="_x0000_s1031" type="#_x0000_t75" style="position:absolute;left:381;width:5524;height:333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">
                  <v:imagedata r:id="rId2" o:title=""/>
                  <v:path arrowok="t"/>
                </v:shape>
              </v:group>
              <v:rect id="Прямоугольник 1" o:spid="_x0000_s1032" style="position:absolute;left:9073;top:517;width:2100;height:58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" stroked="f" strokeweight="2pt">
                <v:textbox>
                  <w:txbxContent>
                    <w:p w14:paraId="67266AF7" w14:textId="77777777" w:rsidR="007050D4" w:rsidRDefault="007050D4" w:rsidP="007050D4">
                      <w:pPr>
                        <w:jc w:val="right"/>
                      </w:pPr>
                      <w:r w:rsidRPr="00CC1F09">
                        <w:rPr>
                          <w:rFonts w:cs="Tahoma"/>
                          <w:color w:val="7F7F7F"/>
                        </w:rPr>
                        <w:t>ПАО «Т Плюс»</w:t>
                      </w:r>
                    </w:p>
                  </w:txbxContent>
                </v:textbox>
              </v:rect>
              <w10:wrap anchorx="margin"/>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5DA55CB"/>
    <w:multiLevelType w:val="multilevel"/>
    <w:tmpl w:val="04A8EB22"/>
    <w:lvl w:ilvl="0">
      <w:start w:val="1"/>
      <w:numFmt w:val="decimal"/>
      <w:lvlText w:val="%1."/>
      <w:lvlJc w:val="left"/>
      <w:pPr>
        <w:ind w:left="540" w:hanging="540"/>
      </w:pPr>
    </w:lvl>
    <w:lvl w:ilvl="1">
      <w:start w:val="2"/>
      <w:numFmt w:val="decimal"/>
      <w:lvlText w:val="%1.%2."/>
      <w:lvlJc w:val="left"/>
      <w:pPr>
        <w:ind w:left="540" w:hanging="540"/>
      </w:pPr>
    </w:lvl>
    <w:lvl w:ilvl="2">
      <w:start w:val="7"/>
      <w:numFmt w:val="decimal"/>
      <w:lvlText w:val="%1.%2.%3."/>
      <w:lvlJc w:val="left"/>
      <w:pPr>
        <w:ind w:left="720" w:hanging="720"/>
      </w:pPr>
      <w:rPr>
        <w:b/>
      </w:r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 w15:restartNumberingAfterBreak="0">
    <w:nsid w:val="48971EA4"/>
    <w:multiLevelType w:val="multilevel"/>
    <w:tmpl w:val="B13244EA"/>
    <w:lvl w:ilvl="0">
      <w:start w:val="3"/>
      <w:numFmt w:val="decimal"/>
      <w:lvlText w:val="%1."/>
      <w:lvlJc w:val="left"/>
      <w:pPr>
        <w:ind w:left="360" w:hanging="360"/>
      </w:pPr>
      <w:rPr>
        <w:b/>
        <w:i w:val="0"/>
      </w:rPr>
    </w:lvl>
    <w:lvl w:ilvl="1">
      <w:start w:val="1"/>
      <w:numFmt w:val="decimal"/>
      <w:lvlText w:val="%1.%2."/>
      <w:lvlJc w:val="left"/>
      <w:pPr>
        <w:ind w:left="927" w:hanging="360"/>
      </w:pPr>
    </w:lvl>
    <w:lvl w:ilvl="2">
      <w:start w:val="1"/>
      <w:numFmt w:val="decimal"/>
      <w:lvlText w:val="%1.%2.%3."/>
      <w:lvlJc w:val="left"/>
      <w:pPr>
        <w:ind w:left="1854" w:hanging="720"/>
      </w:pPr>
    </w:lvl>
    <w:lvl w:ilvl="3">
      <w:start w:val="1"/>
      <w:numFmt w:val="decimal"/>
      <w:lvlText w:val="%1.%2.%3.%4."/>
      <w:lvlJc w:val="left"/>
      <w:pPr>
        <w:ind w:left="2421" w:hanging="720"/>
      </w:pPr>
    </w:lvl>
    <w:lvl w:ilvl="4">
      <w:start w:val="1"/>
      <w:numFmt w:val="decimal"/>
      <w:lvlText w:val="%1.%2.%3.%4.%5."/>
      <w:lvlJc w:val="left"/>
      <w:pPr>
        <w:ind w:left="3348" w:hanging="1080"/>
      </w:pPr>
    </w:lvl>
    <w:lvl w:ilvl="5">
      <w:start w:val="1"/>
      <w:numFmt w:val="decimal"/>
      <w:lvlText w:val="%1.%2.%3.%4.%5.%6."/>
      <w:lvlJc w:val="left"/>
      <w:pPr>
        <w:ind w:left="3915" w:hanging="1080"/>
      </w:pPr>
    </w:lvl>
    <w:lvl w:ilvl="6">
      <w:start w:val="1"/>
      <w:numFmt w:val="decimal"/>
      <w:lvlText w:val="%1.%2.%3.%4.%5.%6.%7."/>
      <w:lvlJc w:val="left"/>
      <w:pPr>
        <w:ind w:left="4842" w:hanging="1440"/>
      </w:pPr>
    </w:lvl>
    <w:lvl w:ilvl="7">
      <w:start w:val="1"/>
      <w:numFmt w:val="decimal"/>
      <w:lvlText w:val="%1.%2.%3.%4.%5.%6.%7.%8."/>
      <w:lvlJc w:val="left"/>
      <w:pPr>
        <w:ind w:left="5409" w:hanging="1440"/>
      </w:pPr>
    </w:lvl>
    <w:lvl w:ilvl="8">
      <w:start w:val="1"/>
      <w:numFmt w:val="decimal"/>
      <w:lvlText w:val="%1.%2.%3.%4.%5.%6.%7.%8.%9."/>
      <w:lvlJc w:val="left"/>
      <w:pPr>
        <w:ind w:left="6336" w:hanging="1800"/>
      </w:pPr>
    </w:lvl>
  </w:abstractNum>
  <w:abstractNum w:abstractNumId="2" w15:restartNumberingAfterBreak="0">
    <w:nsid w:val="520A07FA"/>
    <w:multiLevelType w:val="multilevel"/>
    <w:tmpl w:val="64FA45C6"/>
    <w:lvl w:ilvl="0">
      <w:start w:val="1"/>
      <w:numFmt w:val="decimal"/>
      <w:lvlText w:val="%1)"/>
      <w:lvlJc w:val="left"/>
      <w:pPr>
        <w:ind w:left="360" w:hanging="360"/>
      </w:pPr>
    </w:lvl>
    <w:lvl w:ilvl="1">
      <w:start w:val="1"/>
      <w:numFmt w:val="lowerLetter"/>
      <w:lvlText w:val="%2)"/>
      <w:lvlJc w:val="left"/>
      <w:pPr>
        <w:ind w:left="720" w:hanging="360"/>
      </w:pPr>
    </w:lvl>
    <w:lvl w:ilvl="2">
      <w:start w:val="1"/>
      <w:numFmt w:val="decimal"/>
      <w:lvlText w:val="%3)"/>
      <w:lvlJc w:val="left"/>
      <w:pPr>
        <w:ind w:left="1080" w:hanging="360"/>
      </w:pPr>
      <w:rPr>
        <w:rFonts w:ascii="Times New Roman" w:eastAsia="Times New Roman" w:hAnsi="Times New Roman" w:cs="Times New Roman"/>
        <w:color w:val="000000"/>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6ADA7140"/>
    <w:multiLevelType w:val="multilevel"/>
    <w:tmpl w:val="FED0341C"/>
    <w:lvl w:ilvl="0">
      <w:start w:val="3"/>
      <w:numFmt w:val="decimal"/>
      <w:lvlText w:val="%1."/>
      <w:lvlJc w:val="left"/>
      <w:pPr>
        <w:ind w:left="360" w:hanging="360"/>
      </w:pPr>
    </w:lvl>
    <w:lvl w:ilvl="1">
      <w:start w:val="1"/>
      <w:numFmt w:val="decimal"/>
      <w:lvlText w:val="%1.%2."/>
      <w:lvlJc w:val="left"/>
      <w:pPr>
        <w:ind w:left="927" w:hanging="360"/>
      </w:pPr>
    </w:lvl>
    <w:lvl w:ilvl="2">
      <w:start w:val="1"/>
      <w:numFmt w:val="decimal"/>
      <w:lvlText w:val="%1.%2.%3."/>
      <w:lvlJc w:val="left"/>
      <w:pPr>
        <w:ind w:left="1854" w:hanging="720"/>
      </w:pPr>
    </w:lvl>
    <w:lvl w:ilvl="3">
      <w:start w:val="1"/>
      <w:numFmt w:val="decimal"/>
      <w:lvlText w:val="%1.%2.%3.%4."/>
      <w:lvlJc w:val="left"/>
      <w:pPr>
        <w:ind w:left="2421" w:hanging="720"/>
      </w:pPr>
    </w:lvl>
    <w:lvl w:ilvl="4">
      <w:start w:val="1"/>
      <w:numFmt w:val="decimal"/>
      <w:lvlText w:val="%1.%2.%3.%4.%5."/>
      <w:lvlJc w:val="left"/>
      <w:pPr>
        <w:ind w:left="3348" w:hanging="1080"/>
      </w:pPr>
    </w:lvl>
    <w:lvl w:ilvl="5">
      <w:start w:val="1"/>
      <w:numFmt w:val="decimal"/>
      <w:lvlText w:val="%1.%2.%3.%4.%5.%6."/>
      <w:lvlJc w:val="left"/>
      <w:pPr>
        <w:ind w:left="3915" w:hanging="1080"/>
      </w:pPr>
    </w:lvl>
    <w:lvl w:ilvl="6">
      <w:start w:val="1"/>
      <w:numFmt w:val="decimal"/>
      <w:lvlText w:val="%1.%2.%3.%4.%5.%6.%7."/>
      <w:lvlJc w:val="left"/>
      <w:pPr>
        <w:ind w:left="4842" w:hanging="1440"/>
      </w:pPr>
    </w:lvl>
    <w:lvl w:ilvl="7">
      <w:start w:val="1"/>
      <w:numFmt w:val="decimal"/>
      <w:lvlText w:val="%1.%2.%3.%4.%5.%6.%7.%8."/>
      <w:lvlJc w:val="left"/>
      <w:pPr>
        <w:ind w:left="5409" w:hanging="1440"/>
      </w:pPr>
    </w:lvl>
    <w:lvl w:ilvl="8">
      <w:start w:val="1"/>
      <w:numFmt w:val="decimal"/>
      <w:lvlText w:val="%1.%2.%3.%4.%5.%6.%7.%8.%9."/>
      <w:lvlJc w:val="left"/>
      <w:pPr>
        <w:ind w:left="6336" w:hanging="1800"/>
      </w:pPr>
    </w:lvl>
  </w:abstractNum>
  <w:abstractNum w:abstractNumId="4" w15:restartNumberingAfterBreak="0">
    <w:nsid w:val="7AB711C0"/>
    <w:multiLevelType w:val="multilevel"/>
    <w:tmpl w:val="635634C4"/>
    <w:lvl w:ilvl="0">
      <w:start w:val="1"/>
      <w:numFmt w:val="decimal"/>
      <w:lvlText w:val="%1."/>
      <w:lvlJc w:val="left"/>
      <w:pPr>
        <w:ind w:left="540" w:hanging="540"/>
      </w:pPr>
    </w:lvl>
    <w:lvl w:ilvl="1">
      <w:start w:val="2"/>
      <w:numFmt w:val="decimal"/>
      <w:lvlText w:val="%1.%2."/>
      <w:lvlJc w:val="left"/>
      <w:pPr>
        <w:ind w:left="540" w:hanging="540"/>
      </w:pPr>
    </w:lvl>
    <w:lvl w:ilvl="2">
      <w:start w:val="3"/>
      <w:numFmt w:val="decimal"/>
      <w:lvlText w:val="%1.%2.%3."/>
      <w:lvlJc w:val="left"/>
      <w:pPr>
        <w:ind w:left="1146" w:hanging="720"/>
      </w:pPr>
      <w:rPr>
        <w:rFonts w:ascii="Times New Roman" w:eastAsia="Times New Roman" w:hAnsi="Times New Roman" w:cs="Times New Roman"/>
        <w:b/>
      </w:r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num w:numId="1">
    <w:abstractNumId w:val="4"/>
  </w:num>
  <w:num w:numId="2">
    <w:abstractNumId w:val="3"/>
  </w:num>
  <w:num w:numId="3">
    <w:abstractNumId w:val="2"/>
  </w:num>
  <w:num w:numId="4">
    <w:abstractNumId w:val="0"/>
  </w:num>
  <w:num w:numId="5">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Неманова Светлана Владимировна">
    <w15:presenceInfo w15:providerId="AD" w15:userId="S-1-5-21-2955499624-3617334754-1486548448-21747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trackRevisions/>
  <w:documentProtection w:edit="trackedChanges" w:enforcement="1" w:cryptProviderType="rsaAES" w:cryptAlgorithmClass="hash" w:cryptAlgorithmType="typeAny" w:cryptAlgorithmSid="14" w:cryptSpinCount="100000" w:hash="G7Vsdv0p68mt0kbWNeMjBsBfkAqpXbOSfIPrrgS585lYhqvNcOqwi+/yzNw4Z9Q1JfczIoR4AZuOKvTiAHNLwA==" w:salt="TLtubWpkSMUSfk5+/3zAlw=="/>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7D6D"/>
    <w:rsid w:val="00013760"/>
    <w:rsid w:val="000211EF"/>
    <w:rsid w:val="000417C2"/>
    <w:rsid w:val="000540B3"/>
    <w:rsid w:val="000622FA"/>
    <w:rsid w:val="000C3E98"/>
    <w:rsid w:val="001D50A9"/>
    <w:rsid w:val="00243502"/>
    <w:rsid w:val="002B3FC6"/>
    <w:rsid w:val="002C652E"/>
    <w:rsid w:val="00372860"/>
    <w:rsid w:val="003811B2"/>
    <w:rsid w:val="003C0689"/>
    <w:rsid w:val="003E4FF1"/>
    <w:rsid w:val="00402AA6"/>
    <w:rsid w:val="00425448"/>
    <w:rsid w:val="00427073"/>
    <w:rsid w:val="004A1E7D"/>
    <w:rsid w:val="004B7736"/>
    <w:rsid w:val="004C2805"/>
    <w:rsid w:val="004E3D24"/>
    <w:rsid w:val="00514387"/>
    <w:rsid w:val="005A5806"/>
    <w:rsid w:val="0060520D"/>
    <w:rsid w:val="006104AD"/>
    <w:rsid w:val="006153AB"/>
    <w:rsid w:val="006540FE"/>
    <w:rsid w:val="006C0E14"/>
    <w:rsid w:val="007050D4"/>
    <w:rsid w:val="00711266"/>
    <w:rsid w:val="00737D6D"/>
    <w:rsid w:val="007B6B8B"/>
    <w:rsid w:val="007E15DB"/>
    <w:rsid w:val="008071D2"/>
    <w:rsid w:val="00854C54"/>
    <w:rsid w:val="008E6224"/>
    <w:rsid w:val="00917427"/>
    <w:rsid w:val="009A0233"/>
    <w:rsid w:val="009D0BDE"/>
    <w:rsid w:val="009D7859"/>
    <w:rsid w:val="00A24D84"/>
    <w:rsid w:val="00AA1D6E"/>
    <w:rsid w:val="00AB3958"/>
    <w:rsid w:val="00B62BCD"/>
    <w:rsid w:val="00C85CC9"/>
    <w:rsid w:val="00C9443D"/>
    <w:rsid w:val="00CC31A8"/>
    <w:rsid w:val="00CF3A5E"/>
    <w:rsid w:val="00DC3729"/>
    <w:rsid w:val="00E64BD1"/>
    <w:rsid w:val="00E66A0F"/>
    <w:rsid w:val="00F22722"/>
    <w:rsid w:val="00F55464"/>
    <w:rsid w:val="00F76B1B"/>
    <w:rsid w:val="00FA4814"/>
    <w:rsid w:val="00FE0D2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14170208"/>
  <w15:docId w15:val="{3D6AA773-972D-4915-9DE3-14F63CE2A5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4"/>
        <w:szCs w:val="24"/>
        <w:lang w:val="ru-RU" w:eastAsia="ru-RU" w:bidi="ar-SA"/>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uiPriority w:val="9"/>
    <w:qFormat/>
    <w:pPr>
      <w:keepNext/>
      <w:keepLines/>
      <w:widowControl/>
      <w:pBdr>
        <w:top w:val="nil"/>
        <w:left w:val="nil"/>
        <w:bottom w:val="nil"/>
        <w:right w:val="nil"/>
        <w:between w:val="nil"/>
      </w:pBdr>
      <w:spacing w:before="240"/>
      <w:ind w:left="432" w:hanging="432"/>
      <w:outlineLvl w:val="0"/>
    </w:pPr>
    <w:rPr>
      <w:rFonts w:ascii="Calibri Light" w:eastAsia="Calibri Light" w:hAnsi="Calibri Light" w:cs="Calibri Light"/>
      <w:color w:val="2E74B5"/>
      <w:sz w:val="32"/>
      <w:szCs w:val="32"/>
    </w:rPr>
  </w:style>
  <w:style w:type="paragraph" w:styleId="2">
    <w:name w:val="heading 2"/>
    <w:basedOn w:val="a"/>
    <w:next w:val="a"/>
    <w:uiPriority w:val="9"/>
    <w:unhideWhenUsed/>
    <w:qFormat/>
    <w:pPr>
      <w:keepNext/>
      <w:keepLines/>
      <w:widowControl/>
      <w:pBdr>
        <w:top w:val="nil"/>
        <w:left w:val="nil"/>
        <w:bottom w:val="nil"/>
        <w:right w:val="nil"/>
        <w:between w:val="nil"/>
      </w:pBdr>
      <w:spacing w:before="40"/>
      <w:ind w:left="576" w:hanging="576"/>
      <w:outlineLvl w:val="1"/>
    </w:pPr>
    <w:rPr>
      <w:rFonts w:ascii="Calibri Light" w:eastAsia="Calibri Light" w:hAnsi="Calibri Light" w:cs="Calibri Light"/>
      <w:color w:val="2E74B5"/>
      <w:sz w:val="26"/>
      <w:szCs w:val="26"/>
    </w:rPr>
  </w:style>
  <w:style w:type="paragraph" w:styleId="3">
    <w:name w:val="heading 3"/>
    <w:basedOn w:val="a"/>
    <w:next w:val="a"/>
    <w:uiPriority w:val="9"/>
    <w:unhideWhenUsed/>
    <w:qFormat/>
    <w:pPr>
      <w:keepNext/>
      <w:keepLines/>
      <w:widowControl/>
      <w:pBdr>
        <w:top w:val="nil"/>
        <w:left w:val="nil"/>
        <w:bottom w:val="nil"/>
        <w:right w:val="nil"/>
        <w:between w:val="nil"/>
      </w:pBdr>
      <w:spacing w:before="40"/>
      <w:ind w:left="720" w:hanging="720"/>
      <w:outlineLvl w:val="2"/>
    </w:pPr>
    <w:rPr>
      <w:rFonts w:ascii="Calibri Light" w:eastAsia="Calibri Light" w:hAnsi="Calibri Light" w:cs="Calibri Light"/>
      <w:color w:val="1F4D78"/>
    </w:rPr>
  </w:style>
  <w:style w:type="paragraph" w:styleId="4">
    <w:name w:val="heading 4"/>
    <w:basedOn w:val="a"/>
    <w:next w:val="a"/>
    <w:uiPriority w:val="9"/>
    <w:semiHidden/>
    <w:unhideWhenUsed/>
    <w:qFormat/>
    <w:pPr>
      <w:keepNext/>
      <w:keepLines/>
      <w:widowControl/>
      <w:pBdr>
        <w:top w:val="nil"/>
        <w:left w:val="nil"/>
        <w:bottom w:val="nil"/>
        <w:right w:val="nil"/>
        <w:between w:val="nil"/>
      </w:pBdr>
      <w:spacing w:before="40"/>
      <w:ind w:left="864" w:hanging="864"/>
      <w:outlineLvl w:val="3"/>
    </w:pPr>
    <w:rPr>
      <w:rFonts w:ascii="Calibri Light" w:eastAsia="Calibri Light" w:hAnsi="Calibri Light" w:cs="Calibri Light"/>
      <w:i/>
      <w:color w:val="2E74B5"/>
    </w:rPr>
  </w:style>
  <w:style w:type="paragraph" w:styleId="5">
    <w:name w:val="heading 5"/>
    <w:basedOn w:val="a"/>
    <w:next w:val="a"/>
    <w:uiPriority w:val="9"/>
    <w:semiHidden/>
    <w:unhideWhenUsed/>
    <w:qFormat/>
    <w:pPr>
      <w:keepNext/>
      <w:keepLines/>
      <w:widowControl/>
      <w:pBdr>
        <w:top w:val="nil"/>
        <w:left w:val="nil"/>
        <w:bottom w:val="nil"/>
        <w:right w:val="nil"/>
        <w:between w:val="nil"/>
      </w:pBdr>
      <w:spacing w:before="40"/>
      <w:ind w:left="1008" w:hanging="1008"/>
      <w:outlineLvl w:val="4"/>
    </w:pPr>
    <w:rPr>
      <w:rFonts w:ascii="Calibri Light" w:eastAsia="Calibri Light" w:hAnsi="Calibri Light" w:cs="Calibri Light"/>
      <w:color w:val="2E74B5"/>
    </w:rPr>
  </w:style>
  <w:style w:type="paragraph" w:styleId="6">
    <w:name w:val="heading 6"/>
    <w:basedOn w:val="a"/>
    <w:next w:val="a"/>
    <w:uiPriority w:val="9"/>
    <w:semiHidden/>
    <w:unhideWhenUsed/>
    <w:qFormat/>
    <w:pPr>
      <w:keepNext/>
      <w:keepLines/>
      <w:widowControl/>
      <w:pBdr>
        <w:top w:val="nil"/>
        <w:left w:val="nil"/>
        <w:bottom w:val="nil"/>
        <w:right w:val="nil"/>
        <w:between w:val="nil"/>
      </w:pBdr>
      <w:spacing w:before="40"/>
      <w:ind w:left="1152" w:hanging="1152"/>
      <w:outlineLvl w:val="5"/>
    </w:pPr>
    <w:rPr>
      <w:rFonts w:ascii="Calibri Light" w:eastAsia="Calibri Light" w:hAnsi="Calibri Light" w:cs="Calibri Light"/>
      <w:color w:val="1F4D7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widowControl/>
      <w:pBdr>
        <w:top w:val="nil"/>
        <w:left w:val="nil"/>
        <w:bottom w:val="nil"/>
        <w:right w:val="nil"/>
        <w:between w:val="nil"/>
      </w:pBdr>
      <w:spacing w:before="240" w:after="120"/>
    </w:pPr>
    <w:rPr>
      <w:rFonts w:ascii="Liberation Sans" w:eastAsia="Liberation Sans" w:hAnsi="Liberation Sans" w:cs="Liberation Sans"/>
      <w:color w:val="00000A"/>
      <w:sz w:val="28"/>
      <w:szCs w:val="28"/>
    </w:rPr>
  </w:style>
  <w:style w:type="paragraph" w:styleId="a4">
    <w:name w:val="Subtitle"/>
    <w:basedOn w:val="a"/>
    <w:next w:val="a"/>
    <w:uiPriority w:val="11"/>
    <w:qFormat/>
    <w:pPr>
      <w:keepNext/>
      <w:keepLines/>
      <w:spacing w:before="360" w:after="80"/>
    </w:pPr>
    <w:rPr>
      <w:rFonts w:ascii="Georgia" w:eastAsia="Georgia" w:hAnsi="Georgia" w:cs="Georgia"/>
      <w:i/>
      <w:color w:val="666666"/>
      <w:sz w:val="48"/>
      <w:szCs w:val="48"/>
    </w:rPr>
  </w:style>
  <w:style w:type="table" w:customStyle="1" w:styleId="a5">
    <w:basedOn w:val="TableNormal"/>
    <w:tblPr>
      <w:tblStyleRowBandSize w:val="1"/>
      <w:tblStyleColBandSize w:val="1"/>
    </w:tblPr>
  </w:style>
  <w:style w:type="table" w:customStyle="1" w:styleId="a6">
    <w:basedOn w:val="TableNormal"/>
    <w:tblPr>
      <w:tblStyleRowBandSize w:val="1"/>
      <w:tblStyleColBandSize w:val="1"/>
    </w:tblPr>
  </w:style>
  <w:style w:type="table" w:customStyle="1" w:styleId="a7">
    <w:basedOn w:val="TableNormal"/>
    <w:tblPr>
      <w:tblStyleRowBandSize w:val="1"/>
      <w:tblStyleColBandSize w:val="1"/>
    </w:tblPr>
  </w:style>
  <w:style w:type="table" w:customStyle="1" w:styleId="a8">
    <w:basedOn w:val="TableNormal"/>
    <w:tblPr>
      <w:tblStyleRowBandSize w:val="1"/>
      <w:tblStyleColBandSize w:val="1"/>
    </w:tblPr>
  </w:style>
  <w:style w:type="table" w:customStyle="1" w:styleId="a9">
    <w:basedOn w:val="TableNormal"/>
    <w:tblPr>
      <w:tblStyleRowBandSize w:val="1"/>
      <w:tblStyleColBandSize w:val="1"/>
    </w:tblPr>
  </w:style>
  <w:style w:type="table" w:customStyle="1" w:styleId="aa">
    <w:basedOn w:val="TableNormal"/>
    <w:tblPr>
      <w:tblStyleRowBandSize w:val="1"/>
      <w:tblStyleColBandSize w:val="1"/>
    </w:tblPr>
  </w:style>
  <w:style w:type="paragraph" w:customStyle="1" w:styleId="Standard">
    <w:name w:val="Standard"/>
    <w:rsid w:val="004C2805"/>
    <w:pPr>
      <w:widowControl/>
      <w:suppressAutoHyphens/>
      <w:autoSpaceDN w:val="0"/>
      <w:textAlignment w:val="baseline"/>
    </w:pPr>
    <w:rPr>
      <w:rFonts w:ascii="Times New Roman" w:eastAsia="Times New Roman" w:hAnsi="Times New Roman" w:cs="Times New Roman"/>
      <w:color w:val="00000A"/>
      <w:kern w:val="3"/>
      <w:lang w:eastAsia="ar-SA"/>
    </w:rPr>
  </w:style>
  <w:style w:type="paragraph" w:styleId="ab">
    <w:name w:val="Normal (Web)"/>
    <w:basedOn w:val="Standard"/>
    <w:rsid w:val="004C2805"/>
    <w:pPr>
      <w:spacing w:before="150" w:after="150"/>
      <w:ind w:left="150" w:right="150"/>
    </w:pPr>
    <w:rPr>
      <w:rFonts w:ascii="Verdana" w:eastAsia="Verdana" w:hAnsi="Verdana" w:cs="Verdana"/>
      <w:color w:val="424242"/>
      <w:sz w:val="23"/>
      <w:szCs w:val="23"/>
      <w:lang w:eastAsia="ru-RU"/>
    </w:rPr>
  </w:style>
  <w:style w:type="paragraph" w:customStyle="1" w:styleId="TableContents">
    <w:name w:val="Table Contents"/>
    <w:basedOn w:val="Standard"/>
    <w:rsid w:val="004C2805"/>
  </w:style>
  <w:style w:type="paragraph" w:styleId="ac">
    <w:name w:val="List Paragraph"/>
    <w:basedOn w:val="a"/>
    <w:uiPriority w:val="34"/>
    <w:qFormat/>
    <w:rsid w:val="00243502"/>
    <w:pPr>
      <w:ind w:left="720"/>
      <w:contextualSpacing/>
    </w:pPr>
  </w:style>
  <w:style w:type="paragraph" w:styleId="ad">
    <w:name w:val="Balloon Text"/>
    <w:basedOn w:val="a"/>
    <w:link w:val="ae"/>
    <w:uiPriority w:val="99"/>
    <w:semiHidden/>
    <w:unhideWhenUsed/>
    <w:rsid w:val="00425448"/>
    <w:rPr>
      <w:rFonts w:ascii="Segoe UI" w:hAnsi="Segoe UI" w:cs="Segoe UI"/>
      <w:sz w:val="18"/>
      <w:szCs w:val="18"/>
    </w:rPr>
  </w:style>
  <w:style w:type="character" w:customStyle="1" w:styleId="ae">
    <w:name w:val="Текст выноски Знак"/>
    <w:basedOn w:val="a0"/>
    <w:link w:val="ad"/>
    <w:uiPriority w:val="99"/>
    <w:semiHidden/>
    <w:rsid w:val="00425448"/>
    <w:rPr>
      <w:rFonts w:ascii="Segoe UI" w:hAnsi="Segoe UI" w:cs="Segoe UI"/>
      <w:sz w:val="18"/>
      <w:szCs w:val="18"/>
    </w:rPr>
  </w:style>
  <w:style w:type="character" w:styleId="af">
    <w:name w:val="annotation reference"/>
    <w:basedOn w:val="a0"/>
    <w:uiPriority w:val="99"/>
    <w:semiHidden/>
    <w:unhideWhenUsed/>
    <w:rsid w:val="009D0BDE"/>
    <w:rPr>
      <w:sz w:val="16"/>
      <w:szCs w:val="16"/>
    </w:rPr>
  </w:style>
  <w:style w:type="paragraph" w:styleId="af0">
    <w:name w:val="annotation text"/>
    <w:basedOn w:val="a"/>
    <w:link w:val="af1"/>
    <w:uiPriority w:val="99"/>
    <w:semiHidden/>
    <w:unhideWhenUsed/>
    <w:rsid w:val="009D0BDE"/>
    <w:rPr>
      <w:sz w:val="20"/>
      <w:szCs w:val="20"/>
    </w:rPr>
  </w:style>
  <w:style w:type="character" w:customStyle="1" w:styleId="af1">
    <w:name w:val="Текст примечания Знак"/>
    <w:basedOn w:val="a0"/>
    <w:link w:val="af0"/>
    <w:uiPriority w:val="99"/>
    <w:semiHidden/>
    <w:rsid w:val="009D0BDE"/>
    <w:rPr>
      <w:sz w:val="20"/>
      <w:szCs w:val="20"/>
    </w:rPr>
  </w:style>
  <w:style w:type="paragraph" w:styleId="af2">
    <w:name w:val="annotation subject"/>
    <w:basedOn w:val="af0"/>
    <w:next w:val="af0"/>
    <w:link w:val="af3"/>
    <w:uiPriority w:val="99"/>
    <w:semiHidden/>
    <w:unhideWhenUsed/>
    <w:rsid w:val="009D0BDE"/>
    <w:rPr>
      <w:b/>
      <w:bCs/>
    </w:rPr>
  </w:style>
  <w:style w:type="character" w:customStyle="1" w:styleId="af3">
    <w:name w:val="Тема примечания Знак"/>
    <w:basedOn w:val="af1"/>
    <w:link w:val="af2"/>
    <w:uiPriority w:val="99"/>
    <w:semiHidden/>
    <w:rsid w:val="009D0BDE"/>
    <w:rPr>
      <w:b/>
      <w:bCs/>
      <w:sz w:val="20"/>
      <w:szCs w:val="20"/>
    </w:rPr>
  </w:style>
  <w:style w:type="paragraph" w:styleId="af4">
    <w:name w:val="Revision"/>
    <w:hidden/>
    <w:uiPriority w:val="99"/>
    <w:semiHidden/>
    <w:rsid w:val="00FE0D28"/>
    <w:pPr>
      <w:widowControl/>
    </w:pPr>
  </w:style>
  <w:style w:type="paragraph" w:styleId="af5">
    <w:name w:val="footnote text"/>
    <w:basedOn w:val="a"/>
    <w:link w:val="af6"/>
    <w:uiPriority w:val="99"/>
    <w:semiHidden/>
    <w:unhideWhenUsed/>
    <w:rsid w:val="00C85CC9"/>
    <w:rPr>
      <w:sz w:val="20"/>
      <w:szCs w:val="20"/>
    </w:rPr>
  </w:style>
  <w:style w:type="character" w:customStyle="1" w:styleId="af6">
    <w:name w:val="Текст сноски Знак"/>
    <w:basedOn w:val="a0"/>
    <w:link w:val="af5"/>
    <w:uiPriority w:val="99"/>
    <w:semiHidden/>
    <w:rsid w:val="00C85CC9"/>
    <w:rPr>
      <w:sz w:val="20"/>
      <w:szCs w:val="20"/>
    </w:rPr>
  </w:style>
  <w:style w:type="character" w:styleId="af7">
    <w:name w:val="footnote reference"/>
    <w:basedOn w:val="a0"/>
    <w:uiPriority w:val="99"/>
    <w:semiHidden/>
    <w:unhideWhenUsed/>
    <w:rsid w:val="00C85CC9"/>
    <w:rPr>
      <w:vertAlign w:val="superscript"/>
    </w:rPr>
  </w:style>
  <w:style w:type="paragraph" w:styleId="af8">
    <w:name w:val="header"/>
    <w:basedOn w:val="a"/>
    <w:link w:val="af9"/>
    <w:uiPriority w:val="99"/>
    <w:unhideWhenUsed/>
    <w:rsid w:val="007050D4"/>
    <w:pPr>
      <w:tabs>
        <w:tab w:val="center" w:pos="4677"/>
        <w:tab w:val="right" w:pos="9355"/>
      </w:tabs>
    </w:pPr>
  </w:style>
  <w:style w:type="character" w:customStyle="1" w:styleId="af9">
    <w:name w:val="Верхний колонтитул Знак"/>
    <w:basedOn w:val="a0"/>
    <w:link w:val="af8"/>
    <w:uiPriority w:val="99"/>
    <w:rsid w:val="007050D4"/>
  </w:style>
  <w:style w:type="paragraph" w:styleId="afa">
    <w:name w:val="footer"/>
    <w:basedOn w:val="a"/>
    <w:link w:val="afb"/>
    <w:uiPriority w:val="99"/>
    <w:unhideWhenUsed/>
    <w:rsid w:val="007050D4"/>
    <w:pPr>
      <w:tabs>
        <w:tab w:val="center" w:pos="4677"/>
        <w:tab w:val="right" w:pos="9355"/>
      </w:tabs>
    </w:pPr>
  </w:style>
  <w:style w:type="character" w:customStyle="1" w:styleId="afb">
    <w:name w:val="Нижний колонтитул Знак"/>
    <w:basedOn w:val="a0"/>
    <w:link w:val="afa"/>
    <w:uiPriority w:val="99"/>
    <w:rsid w:val="007050D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Документ" ma:contentTypeID="0x0101000D61B4846EF34F4BA0B3B6D963928966" ma:contentTypeVersion="0" ma:contentTypeDescription="Создание документа." ma:contentTypeScope="" ma:versionID="6de0e21dc6f456f7174adcf4d2b64b73">
  <xsd:schema xmlns:xsd="http://www.w3.org/2001/XMLSchema" xmlns:xs="http://www.w3.org/2001/XMLSchema" xmlns:p="http://schemas.microsoft.com/office/2006/metadata/properties" targetNamespace="http://schemas.microsoft.com/office/2006/metadata/properties" ma:root="true" ma:fieldsID="e633e3eb234acd720c6d1ff5fa1bee3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E1079C-6A9D-4127-A823-776D0E7D3888}">
  <ds:schemaRefs>
    <ds:schemaRef ds:uri="http://schemas.microsoft.com/office/2006/documentManagement/types"/>
    <ds:schemaRef ds:uri="http://schemas.openxmlformats.org/package/2006/metadata/core-properties"/>
    <ds:schemaRef ds:uri="http://purl.org/dc/dcmitype/"/>
    <ds:schemaRef ds:uri="http://purl.org/dc/elements/1.1/"/>
    <ds:schemaRef ds:uri="http://schemas.microsoft.com/office/2006/metadata/properties"/>
    <ds:schemaRef ds:uri="http://schemas.microsoft.com/office/infopath/2007/PartnerControls"/>
    <ds:schemaRef ds:uri="http://www.w3.org/XML/1998/namespace"/>
    <ds:schemaRef ds:uri="http://purl.org/dc/terms/"/>
  </ds:schemaRefs>
</ds:datastoreItem>
</file>

<file path=customXml/itemProps2.xml><?xml version="1.0" encoding="utf-8"?>
<ds:datastoreItem xmlns:ds="http://schemas.openxmlformats.org/officeDocument/2006/customXml" ds:itemID="{E8FECA6C-F547-44DC-B287-342DC31E67B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92E81422-516C-4F65-938A-0045FD3874CD}">
  <ds:schemaRefs>
    <ds:schemaRef ds:uri="http://schemas.microsoft.com/sharepoint/v3/contenttype/forms"/>
  </ds:schemaRefs>
</ds:datastoreItem>
</file>

<file path=customXml/itemProps4.xml><?xml version="1.0" encoding="utf-8"?>
<ds:datastoreItem xmlns:ds="http://schemas.openxmlformats.org/officeDocument/2006/customXml" ds:itemID="{903FD690-7797-45F0-A7AA-41808E69BE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2933</Words>
  <Characters>16719</Characters>
  <Application>Microsoft Office Word</Application>
  <DocSecurity>0</DocSecurity>
  <Lines>139</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19613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Елена Маркевич</dc:creator>
  <cp:lastModifiedBy>Неманова Светлана Владимировна</cp:lastModifiedBy>
  <cp:revision>4</cp:revision>
  <cp:lastPrinted>2021-11-11T07:44:00Z</cp:lastPrinted>
  <dcterms:created xsi:type="dcterms:W3CDTF">2023-09-25T12:01:00Z</dcterms:created>
  <dcterms:modified xsi:type="dcterms:W3CDTF">2023-09-27T13:25:00Z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0x0101000D61B4846EF34F4BA0B3B6D963928966</vt:lpwstr>
  </property>
</Properties>
</file>